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CBB" w:rsidRDefault="00D17CBB" w:rsidP="00CD54B9">
      <w:pPr>
        <w:rPr>
          <w:ins w:id="0" w:author="Author"/>
          <w:rFonts w:ascii="Times New Roman" w:hAnsi="Times New Roman" w:cs="Times New Roman"/>
          <w:b/>
          <w:bCs/>
          <w:sz w:val="20"/>
          <w:szCs w:val="20"/>
        </w:rPr>
      </w:pPr>
      <w:ins w:id="1" w:author="Author">
        <w:r>
          <w:rPr>
            <w:rFonts w:ascii="Times New Roman" w:hAnsi="Times New Roman" w:cs="Times New Roman"/>
            <w:b/>
            <w:bCs/>
            <w:sz w:val="20"/>
            <w:szCs w:val="20"/>
          </w:rPr>
          <w:t>Annex II</w:t>
        </w:r>
      </w:ins>
    </w:p>
    <w:p w:rsidR="00CD54B9" w:rsidRPr="003F035B" w:rsidRDefault="00CD54B9" w:rsidP="00CD54B9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3F035B">
        <w:rPr>
          <w:rFonts w:ascii="Times New Roman" w:hAnsi="Times New Roman" w:cs="Times New Roman"/>
          <w:b/>
          <w:bCs/>
          <w:sz w:val="20"/>
          <w:szCs w:val="20"/>
        </w:rPr>
        <w:t xml:space="preserve">S.06.03. – </w:t>
      </w:r>
      <w:r w:rsidR="00ED08A2" w:rsidRPr="003F035B">
        <w:rPr>
          <w:rFonts w:ascii="Times New Roman" w:hAnsi="Times New Roman" w:cs="Times New Roman"/>
          <w:b/>
          <w:bCs/>
          <w:sz w:val="20"/>
          <w:szCs w:val="20"/>
        </w:rPr>
        <w:t xml:space="preserve">Collective investment </w:t>
      </w:r>
      <w:r w:rsidR="008A2E61">
        <w:rPr>
          <w:rFonts w:ascii="Times New Roman" w:hAnsi="Times New Roman" w:cs="Times New Roman"/>
          <w:b/>
          <w:bCs/>
          <w:sz w:val="20"/>
          <w:szCs w:val="20"/>
        </w:rPr>
        <w:t>undertakings</w:t>
      </w:r>
      <w:r w:rsidR="008A2E61" w:rsidRPr="003F035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3F035B">
        <w:rPr>
          <w:rFonts w:ascii="Times New Roman" w:hAnsi="Times New Roman" w:cs="Times New Roman"/>
          <w:b/>
          <w:bCs/>
          <w:sz w:val="20"/>
          <w:szCs w:val="20"/>
        </w:rPr>
        <w:t>- look-through approach</w:t>
      </w:r>
      <w:r w:rsidR="0046496C">
        <w:rPr>
          <w:rFonts w:ascii="Times New Roman" w:hAnsi="Times New Roman" w:cs="Times New Roman"/>
          <w:b/>
          <w:bCs/>
          <w:sz w:val="20"/>
          <w:szCs w:val="20"/>
        </w:rPr>
        <w:t xml:space="preserve"> (old Asset</w:t>
      </w:r>
      <w:ins w:id="2" w:author="Author">
        <w:r w:rsidR="00E33402">
          <w:rPr>
            <w:rFonts w:ascii="Times New Roman" w:hAnsi="Times New Roman" w:cs="Times New Roman"/>
            <w:b/>
            <w:bCs/>
            <w:sz w:val="20"/>
            <w:szCs w:val="20"/>
          </w:rPr>
          <w:t>-</w:t>
        </w:r>
      </w:ins>
      <w:del w:id="3" w:author="Author">
        <w:r w:rsidR="0046496C" w:rsidDel="00E33402">
          <w:rPr>
            <w:rFonts w:ascii="Times New Roman" w:hAnsi="Times New Roman" w:cs="Times New Roman"/>
            <w:b/>
            <w:bCs/>
            <w:sz w:val="20"/>
            <w:szCs w:val="20"/>
          </w:rPr>
          <w:delText xml:space="preserve"> </w:delText>
        </w:r>
      </w:del>
      <w:r w:rsidR="0046496C">
        <w:rPr>
          <w:rFonts w:ascii="Times New Roman" w:hAnsi="Times New Roman" w:cs="Times New Roman"/>
          <w:b/>
          <w:bCs/>
          <w:sz w:val="20"/>
          <w:szCs w:val="20"/>
        </w:rPr>
        <w:t>D</w:t>
      </w:r>
      <w:del w:id="4" w:author="Author">
        <w:r w:rsidR="0046496C" w:rsidDel="00E33402">
          <w:rPr>
            <w:rFonts w:ascii="Times New Roman" w:hAnsi="Times New Roman" w:cs="Times New Roman"/>
            <w:b/>
            <w:bCs/>
            <w:sz w:val="20"/>
            <w:szCs w:val="20"/>
          </w:rPr>
          <w:delText>3</w:delText>
        </w:r>
      </w:del>
      <w:ins w:id="5" w:author="Author">
        <w:r w:rsidR="00E33402">
          <w:rPr>
            <w:rFonts w:ascii="Times New Roman" w:hAnsi="Times New Roman" w:cs="Times New Roman"/>
            <w:b/>
            <w:bCs/>
            <w:sz w:val="20"/>
            <w:szCs w:val="20"/>
          </w:rPr>
          <w:t>4</w:t>
        </w:r>
      </w:ins>
      <w:r w:rsidR="0046496C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:rsidR="008A2E61" w:rsidRPr="004C3F21" w:rsidRDefault="00CD54B9" w:rsidP="008A2E61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3F035B">
        <w:rPr>
          <w:rFonts w:ascii="Times New Roman" w:hAnsi="Times New Roman" w:cs="Times New Roman"/>
          <w:b/>
          <w:bCs/>
          <w:sz w:val="20"/>
          <w:szCs w:val="20"/>
        </w:rPr>
        <w:t xml:space="preserve">General </w:t>
      </w:r>
      <w:r w:rsidR="008A2E61">
        <w:rPr>
          <w:rFonts w:ascii="Times New Roman" w:hAnsi="Times New Roman" w:cs="Times New Roman"/>
          <w:b/>
          <w:bCs/>
          <w:sz w:val="20"/>
          <w:szCs w:val="20"/>
        </w:rPr>
        <w:t>comments</w:t>
      </w:r>
      <w:r w:rsidR="008A2E61" w:rsidRPr="004C3F21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8A2E61" w:rsidRPr="00893F85" w:rsidRDefault="008A2E61" w:rsidP="008A2E61">
      <w:pPr>
        <w:jc w:val="both"/>
        <w:rPr>
          <w:rFonts w:ascii="Times New Roman" w:hAnsi="Times New Roman" w:cs="Times New Roman"/>
          <w:sz w:val="20"/>
          <w:szCs w:val="20"/>
        </w:rPr>
      </w:pPr>
      <w:r w:rsidRPr="003F035B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6D5C47" w:rsidRPr="003F035B" w:rsidRDefault="004356C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This annex relates to quarterly and annual submission of information for individual entities.</w:t>
      </w:r>
    </w:p>
    <w:p w:rsidR="007A1088" w:rsidRDefault="00677C0E">
      <w:pPr>
        <w:jc w:val="both"/>
        <w:rPr>
          <w:ins w:id="6" w:author="Author"/>
          <w:rFonts w:ascii="Times New Roman" w:hAnsi="Times New Roman" w:cs="Times New Roman"/>
          <w:sz w:val="20"/>
          <w:szCs w:val="20"/>
        </w:rPr>
      </w:pPr>
      <w:r w:rsidRPr="003F035B">
        <w:rPr>
          <w:rFonts w:ascii="Times New Roman" w:hAnsi="Times New Roman" w:cs="Times New Roman"/>
          <w:sz w:val="20"/>
          <w:szCs w:val="20"/>
        </w:rPr>
        <w:t xml:space="preserve">This template contains information on </w:t>
      </w:r>
      <w:r w:rsidR="00CA1C89" w:rsidRPr="00893F85">
        <w:rPr>
          <w:rFonts w:ascii="Times New Roman" w:hAnsi="Times New Roman" w:cs="Times New Roman"/>
          <w:sz w:val="20"/>
          <w:szCs w:val="20"/>
        </w:rPr>
        <w:t>the look through of c</w:t>
      </w:r>
      <w:r w:rsidRPr="003F035B">
        <w:rPr>
          <w:rFonts w:ascii="Times New Roman" w:hAnsi="Times New Roman" w:cs="Times New Roman"/>
          <w:sz w:val="20"/>
          <w:szCs w:val="20"/>
        </w:rPr>
        <w:t xml:space="preserve">ollective investment </w:t>
      </w:r>
      <w:r w:rsidR="00CA1C89" w:rsidRPr="00893F85">
        <w:rPr>
          <w:rFonts w:ascii="Times New Roman" w:hAnsi="Times New Roman" w:cs="Times New Roman"/>
          <w:sz w:val="20"/>
          <w:szCs w:val="20"/>
        </w:rPr>
        <w:t>undertakings</w:t>
      </w:r>
      <w:del w:id="7" w:author="Author">
        <w:r w:rsidR="00842239" w:rsidDel="00CD1649">
          <w:rPr>
            <w:rFonts w:ascii="Times New Roman" w:hAnsi="Times New Roman" w:cs="Times New Roman"/>
            <w:sz w:val="20"/>
            <w:szCs w:val="20"/>
          </w:rPr>
          <w:delText>,</w:delText>
        </w:r>
      </w:del>
      <w:ins w:id="8" w:author="Author">
        <w:r w:rsidR="00CD1649" w:rsidRPr="00CD1649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CD1649" w:rsidRPr="00DF71A5">
          <w:rPr>
            <w:rFonts w:ascii="Times New Roman" w:hAnsi="Times New Roman" w:cs="Times New Roman"/>
            <w:sz w:val="20"/>
            <w:szCs w:val="20"/>
          </w:rPr>
          <w:t>or investments packaged as funds</w:t>
        </w:r>
        <w:del w:id="9" w:author="Author">
          <w:r w:rsidR="00CD1649" w:rsidDel="008B0E67">
            <w:rPr>
              <w:rFonts w:ascii="Times New Roman" w:hAnsi="Times New Roman" w:cs="Times New Roman"/>
              <w:sz w:val="20"/>
              <w:szCs w:val="20"/>
            </w:rPr>
            <w:delText xml:space="preserve"> and similar undertakings</w:delText>
          </w:r>
        </w:del>
        <w:r w:rsidR="00CD1649">
          <w:rPr>
            <w:rFonts w:ascii="Times New Roman" w:hAnsi="Times New Roman" w:cs="Times New Roman"/>
            <w:sz w:val="20"/>
            <w:szCs w:val="20"/>
          </w:rPr>
          <w:t>,</w:t>
        </w:r>
        <w:r w:rsidR="00CD1649" w:rsidRPr="00893F85">
          <w:rPr>
            <w:rFonts w:ascii="Times New Roman" w:hAnsi="Times New Roman" w:cs="Times New Roman"/>
            <w:sz w:val="20"/>
            <w:szCs w:val="20"/>
          </w:rPr>
          <w:t xml:space="preserve"> </w:t>
        </w:r>
      </w:ins>
      <w:del w:id="10" w:author="Author">
        <w:r w:rsidR="00CA1C89" w:rsidRPr="00893F85" w:rsidDel="00CD1649">
          <w:rPr>
            <w:rFonts w:ascii="Times New Roman" w:hAnsi="Times New Roman" w:cs="Times New Roman"/>
            <w:sz w:val="20"/>
            <w:szCs w:val="20"/>
          </w:rPr>
          <w:delText xml:space="preserve"> </w:delText>
        </w:r>
      </w:del>
      <w:r w:rsidR="00842239">
        <w:rPr>
          <w:rFonts w:ascii="Times New Roman" w:hAnsi="Times New Roman" w:cs="Times New Roman"/>
          <w:sz w:val="20"/>
          <w:szCs w:val="20"/>
        </w:rPr>
        <w:t>including when they are participations,</w:t>
      </w:r>
      <w:r w:rsidR="00842239" w:rsidRPr="00893F85">
        <w:rPr>
          <w:rFonts w:ascii="Times New Roman" w:hAnsi="Times New Roman" w:cs="Times New Roman"/>
          <w:sz w:val="20"/>
          <w:szCs w:val="20"/>
        </w:rPr>
        <w:t xml:space="preserve"> </w:t>
      </w:r>
      <w:r w:rsidRPr="003F035B">
        <w:rPr>
          <w:rFonts w:ascii="Times New Roman" w:hAnsi="Times New Roman" w:cs="Times New Roman"/>
          <w:sz w:val="20"/>
          <w:szCs w:val="20"/>
        </w:rPr>
        <w:t xml:space="preserve">by underlying asset category, </w:t>
      </w:r>
      <w:r w:rsidR="00AA23C0">
        <w:rPr>
          <w:rFonts w:ascii="Times New Roman" w:hAnsi="Times New Roman" w:cs="Times New Roman"/>
          <w:sz w:val="20"/>
          <w:szCs w:val="20"/>
        </w:rPr>
        <w:t>country</w:t>
      </w:r>
      <w:r w:rsidRPr="003F035B">
        <w:rPr>
          <w:rFonts w:ascii="Times New Roman" w:hAnsi="Times New Roman" w:cs="Times New Roman"/>
          <w:sz w:val="20"/>
          <w:szCs w:val="20"/>
        </w:rPr>
        <w:t xml:space="preserve"> of issue and currency.</w:t>
      </w:r>
      <w:r w:rsidR="00B2582F" w:rsidRPr="003F035B">
        <w:rPr>
          <w:rFonts w:ascii="Times New Roman" w:hAnsi="Times New Roman" w:cs="Times New Roman"/>
          <w:sz w:val="20"/>
          <w:szCs w:val="20"/>
        </w:rPr>
        <w:t xml:space="preserve"> </w:t>
      </w:r>
      <w:r w:rsidR="00B2582F" w:rsidRPr="00E55BAA">
        <w:rPr>
          <w:rFonts w:ascii="Times New Roman" w:hAnsi="Times New Roman" w:cs="Times New Roman"/>
          <w:sz w:val="20"/>
          <w:szCs w:val="20"/>
        </w:rPr>
        <w:t xml:space="preserve">The look through shall be performed until the asset categories, </w:t>
      </w:r>
      <w:r w:rsidR="00AA23C0">
        <w:rPr>
          <w:rFonts w:ascii="Times New Roman" w:hAnsi="Times New Roman" w:cs="Times New Roman"/>
          <w:sz w:val="20"/>
          <w:szCs w:val="20"/>
        </w:rPr>
        <w:t>countr</w:t>
      </w:r>
      <w:r w:rsidR="006D5C47">
        <w:rPr>
          <w:rFonts w:ascii="Times New Roman" w:hAnsi="Times New Roman" w:cs="Times New Roman"/>
          <w:sz w:val="20"/>
          <w:szCs w:val="20"/>
        </w:rPr>
        <w:t>ies</w:t>
      </w:r>
      <w:r w:rsidR="00B2582F" w:rsidRPr="00E55BAA">
        <w:rPr>
          <w:rFonts w:ascii="Times New Roman" w:hAnsi="Times New Roman" w:cs="Times New Roman"/>
          <w:sz w:val="20"/>
          <w:szCs w:val="20"/>
        </w:rPr>
        <w:t xml:space="preserve"> and currencies</w:t>
      </w:r>
      <w:r w:rsidR="00B2582F">
        <w:rPr>
          <w:rFonts w:ascii="Times New Roman" w:hAnsi="Times New Roman" w:cs="Times New Roman"/>
          <w:sz w:val="20"/>
          <w:szCs w:val="20"/>
        </w:rPr>
        <w:t xml:space="preserve"> are identified.</w:t>
      </w:r>
      <w:r w:rsidR="004356C8">
        <w:rPr>
          <w:rFonts w:ascii="Times New Roman" w:hAnsi="Times New Roman" w:cs="Times New Roman"/>
          <w:sz w:val="20"/>
          <w:szCs w:val="20"/>
        </w:rPr>
        <w:t xml:space="preserve"> </w:t>
      </w:r>
      <w:r w:rsidR="00AA23C0" w:rsidRPr="00470B03">
        <w:rPr>
          <w:rFonts w:ascii="Times New Roman" w:hAnsi="Times New Roman" w:cs="Times New Roman"/>
          <w:sz w:val="20"/>
          <w:szCs w:val="20"/>
        </w:rPr>
        <w:t>In case of funds of funds the look</w:t>
      </w:r>
      <w:r w:rsidR="004356C8">
        <w:rPr>
          <w:rFonts w:ascii="Times New Roman" w:hAnsi="Times New Roman" w:cs="Times New Roman"/>
          <w:sz w:val="20"/>
          <w:szCs w:val="20"/>
        </w:rPr>
        <w:t>-</w:t>
      </w:r>
      <w:r w:rsidR="00AA23C0" w:rsidRPr="00470B03">
        <w:rPr>
          <w:rFonts w:ascii="Times New Roman" w:hAnsi="Times New Roman" w:cs="Times New Roman"/>
          <w:sz w:val="20"/>
          <w:szCs w:val="20"/>
        </w:rPr>
        <w:t xml:space="preserve">through shall follow the </w:t>
      </w:r>
      <w:r w:rsidR="006D5C47">
        <w:rPr>
          <w:rFonts w:ascii="Times New Roman" w:hAnsi="Times New Roman" w:cs="Times New Roman"/>
          <w:sz w:val="20"/>
          <w:szCs w:val="20"/>
        </w:rPr>
        <w:t xml:space="preserve">same </w:t>
      </w:r>
      <w:r w:rsidR="00AA23C0" w:rsidRPr="00470B03">
        <w:rPr>
          <w:rFonts w:ascii="Times New Roman" w:hAnsi="Times New Roman" w:cs="Times New Roman"/>
          <w:sz w:val="20"/>
          <w:szCs w:val="20"/>
        </w:rPr>
        <w:t>approach</w:t>
      </w:r>
      <w:r w:rsidR="006D5C47">
        <w:rPr>
          <w:rFonts w:ascii="Times New Roman" w:hAnsi="Times New Roman" w:cs="Times New Roman"/>
          <w:sz w:val="20"/>
          <w:szCs w:val="20"/>
        </w:rPr>
        <w:t>.</w:t>
      </w:r>
    </w:p>
    <w:p w:rsidR="001D7A8B" w:rsidRPr="003634CA" w:rsidRDefault="001D7A8B">
      <w:pPr>
        <w:jc w:val="both"/>
        <w:rPr>
          <w:ins w:id="11" w:author="Author"/>
          <w:rFonts w:ascii="Times New Roman" w:hAnsi="Times New Roman" w:cs="Times New Roman"/>
          <w:sz w:val="20"/>
          <w:szCs w:val="20"/>
        </w:rPr>
      </w:pPr>
      <w:ins w:id="12" w:author="Author">
        <w:r w:rsidRPr="003634CA">
          <w:rPr>
            <w:rFonts w:ascii="Times New Roman" w:hAnsi="Times New Roman" w:cs="Times New Roman"/>
            <w:sz w:val="20"/>
            <w:szCs w:val="20"/>
          </w:rPr>
          <w:t xml:space="preserve">For the identification of countries the look-through should be implemented in order to identify all countries that represent more than 5% of the fund </w:t>
        </w:r>
        <w:r w:rsidR="002401ED" w:rsidRPr="003B4A6B">
          <w:rPr>
            <w:rFonts w:ascii="Times New Roman" w:hAnsi="Times New Roman" w:cs="Times New Roman"/>
            <w:sz w:val="20"/>
            <w:szCs w:val="20"/>
            <w:rPrChange w:id="13" w:author="Author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PrChange>
          </w:rPr>
          <w:t xml:space="preserve">being looked-through </w:t>
        </w:r>
        <w:r w:rsidRPr="003634CA">
          <w:rPr>
            <w:rFonts w:ascii="Times New Roman" w:hAnsi="Times New Roman" w:cs="Times New Roman"/>
            <w:sz w:val="20"/>
            <w:szCs w:val="20"/>
          </w:rPr>
          <w:t xml:space="preserve">and until </w:t>
        </w:r>
        <w:r w:rsidR="002401ED" w:rsidRPr="003B4A6B">
          <w:rPr>
            <w:rFonts w:ascii="Times New Roman" w:hAnsi="Times New Roman" w:cs="Times New Roman"/>
            <w:sz w:val="20"/>
            <w:szCs w:val="20"/>
            <w:rPrChange w:id="14" w:author="Author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PrChange>
          </w:rPr>
          <w:t xml:space="preserve">90% of the value of the fund is identified by country. </w:t>
        </w:r>
      </w:ins>
    </w:p>
    <w:p w:rsidR="007A1088" w:rsidRDefault="006D5C47" w:rsidP="00B2582F">
      <w:pPr>
        <w:jc w:val="both"/>
        <w:rPr>
          <w:ins w:id="15" w:author="Author"/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Quarterly i</w:t>
      </w:r>
      <w:r w:rsidR="007A1088" w:rsidRPr="003F035B">
        <w:rPr>
          <w:rFonts w:ascii="Times New Roman" w:hAnsi="Times New Roman" w:cs="Times New Roman"/>
          <w:sz w:val="20"/>
          <w:szCs w:val="20"/>
        </w:rPr>
        <w:t xml:space="preserve">nformation shall only be reported when the ratio of collective investments undertakings held by the undertaking to total investments, measured as the ratio between </w:t>
      </w:r>
      <w:r w:rsidR="00883AE2">
        <w:rPr>
          <w:rFonts w:ascii="Times New Roman" w:hAnsi="Times New Roman" w:cs="Times New Roman"/>
          <w:sz w:val="20"/>
          <w:szCs w:val="20"/>
        </w:rPr>
        <w:t>item</w:t>
      </w:r>
      <w:r w:rsidR="007A1088" w:rsidRPr="003F035B">
        <w:rPr>
          <w:rFonts w:ascii="Times New Roman" w:hAnsi="Times New Roman" w:cs="Times New Roman"/>
          <w:sz w:val="20"/>
          <w:szCs w:val="20"/>
        </w:rPr>
        <w:t xml:space="preserve"> C0010/R0180 of </w:t>
      </w:r>
      <w:ins w:id="16" w:author="Author">
        <w:r w:rsidR="00E90F32">
          <w:rPr>
            <w:rFonts w:ascii="Times New Roman" w:hAnsi="Times New Roman" w:cs="Times New Roman"/>
            <w:sz w:val="20"/>
            <w:szCs w:val="20"/>
          </w:rPr>
          <w:t xml:space="preserve">template </w:t>
        </w:r>
      </w:ins>
      <w:r w:rsidR="007A1088" w:rsidRPr="003F035B">
        <w:rPr>
          <w:rFonts w:ascii="Times New Roman" w:hAnsi="Times New Roman" w:cs="Times New Roman"/>
          <w:sz w:val="20"/>
          <w:szCs w:val="20"/>
        </w:rPr>
        <w:t xml:space="preserve">S.02.01 plus collective investments undertakings included in </w:t>
      </w:r>
      <w:r w:rsidR="00883AE2">
        <w:rPr>
          <w:rFonts w:ascii="Times New Roman" w:hAnsi="Times New Roman" w:cs="Times New Roman"/>
          <w:sz w:val="20"/>
          <w:szCs w:val="20"/>
        </w:rPr>
        <w:t>item</w:t>
      </w:r>
      <w:r w:rsidR="007A1088" w:rsidRPr="003F035B">
        <w:rPr>
          <w:rFonts w:ascii="Times New Roman" w:hAnsi="Times New Roman" w:cs="Times New Roman"/>
          <w:sz w:val="20"/>
          <w:szCs w:val="20"/>
        </w:rPr>
        <w:t xml:space="preserve"> C0010/R0220 of </w:t>
      </w:r>
      <w:ins w:id="17" w:author="Author">
        <w:r w:rsidR="00E90F32">
          <w:rPr>
            <w:rFonts w:ascii="Times New Roman" w:hAnsi="Times New Roman" w:cs="Times New Roman"/>
            <w:sz w:val="20"/>
            <w:szCs w:val="20"/>
          </w:rPr>
          <w:t xml:space="preserve">template </w:t>
        </w:r>
      </w:ins>
      <w:r w:rsidR="007A1088" w:rsidRPr="003F035B">
        <w:rPr>
          <w:rFonts w:ascii="Times New Roman" w:hAnsi="Times New Roman" w:cs="Times New Roman"/>
          <w:sz w:val="20"/>
          <w:szCs w:val="20"/>
        </w:rPr>
        <w:t xml:space="preserve">S.02.01 </w:t>
      </w:r>
      <w:r w:rsidR="009B0173" w:rsidRPr="003F035B">
        <w:rPr>
          <w:rFonts w:ascii="Times New Roman" w:hAnsi="Times New Roman" w:cs="Times New Roman"/>
          <w:sz w:val="20"/>
          <w:szCs w:val="20"/>
        </w:rPr>
        <w:t xml:space="preserve">plus collective investments undertakings included in </w:t>
      </w:r>
      <w:r w:rsidR="00883AE2">
        <w:rPr>
          <w:rFonts w:ascii="Times New Roman" w:hAnsi="Times New Roman" w:cs="Times New Roman"/>
          <w:sz w:val="20"/>
          <w:szCs w:val="20"/>
        </w:rPr>
        <w:t>item</w:t>
      </w:r>
      <w:r w:rsidR="009B0173" w:rsidRPr="003F035B">
        <w:rPr>
          <w:rFonts w:ascii="Times New Roman" w:hAnsi="Times New Roman" w:cs="Times New Roman"/>
          <w:sz w:val="20"/>
          <w:szCs w:val="20"/>
        </w:rPr>
        <w:t xml:space="preserve"> C0010/R0090 </w:t>
      </w:r>
      <w:r w:rsidR="007A1088" w:rsidRPr="003F035B">
        <w:rPr>
          <w:rFonts w:ascii="Times New Roman" w:hAnsi="Times New Roman" w:cs="Times New Roman"/>
          <w:sz w:val="20"/>
          <w:szCs w:val="20"/>
        </w:rPr>
        <w:t xml:space="preserve">and the sum of </w:t>
      </w:r>
      <w:r w:rsidR="00883AE2">
        <w:rPr>
          <w:rFonts w:ascii="Times New Roman" w:hAnsi="Times New Roman" w:cs="Times New Roman"/>
          <w:sz w:val="20"/>
          <w:szCs w:val="20"/>
        </w:rPr>
        <w:t>item</w:t>
      </w:r>
      <w:r w:rsidR="007A1088" w:rsidRPr="003F035B">
        <w:rPr>
          <w:rFonts w:ascii="Times New Roman" w:hAnsi="Times New Roman" w:cs="Times New Roman"/>
          <w:sz w:val="20"/>
          <w:szCs w:val="20"/>
        </w:rPr>
        <w:t xml:space="preserve"> C0010/R0070 and C0010/RC0220 of </w:t>
      </w:r>
      <w:ins w:id="18" w:author="Author">
        <w:r w:rsidR="00E90F32">
          <w:rPr>
            <w:rFonts w:ascii="Times New Roman" w:hAnsi="Times New Roman" w:cs="Times New Roman"/>
            <w:sz w:val="20"/>
            <w:szCs w:val="20"/>
          </w:rPr>
          <w:t xml:space="preserve">template </w:t>
        </w:r>
      </w:ins>
      <w:r w:rsidR="007A1088" w:rsidRPr="003F035B">
        <w:rPr>
          <w:rFonts w:ascii="Times New Roman" w:hAnsi="Times New Roman" w:cs="Times New Roman"/>
          <w:sz w:val="20"/>
          <w:szCs w:val="20"/>
        </w:rPr>
        <w:t>S.02.01, is higher than 30%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CB5CB0" w:rsidRDefault="00CB5CB0" w:rsidP="00CB5CB0">
      <w:pPr>
        <w:jc w:val="both"/>
        <w:rPr>
          <w:ins w:id="19" w:author="Author"/>
          <w:rFonts w:ascii="Times New Roman" w:hAnsi="Times New Roman" w:cs="Times New Roman"/>
          <w:bCs/>
          <w:sz w:val="20"/>
          <w:szCs w:val="20"/>
        </w:rPr>
      </w:pPr>
      <w:ins w:id="20" w:author="Author">
        <w:r>
          <w:rPr>
            <w:rFonts w:ascii="Times New Roman" w:hAnsi="Times New Roman" w:cs="Times New Roman"/>
            <w:sz w:val="20"/>
            <w:szCs w:val="20"/>
          </w:rPr>
          <w:t>Items shall be reported with positive values unless otherwise stated in the respective instructions.</w:t>
        </w:r>
      </w:ins>
    </w:p>
    <w:p w:rsidR="00CB5CB0" w:rsidRPr="009B0173" w:rsidDel="00CB5CB0" w:rsidRDefault="00CB5CB0" w:rsidP="00B2582F">
      <w:pPr>
        <w:jc w:val="both"/>
        <w:rPr>
          <w:del w:id="21" w:author="Author"/>
          <w:rFonts w:ascii="Times New Roman" w:hAnsi="Times New Roman" w:cs="Times New Roman"/>
          <w:sz w:val="20"/>
          <w:szCs w:val="20"/>
        </w:rPr>
      </w:pPr>
    </w:p>
    <w:p w:rsidR="00DA21CC" w:rsidRPr="0071149E" w:rsidRDefault="00DA21CC" w:rsidP="00DA21CC">
      <w:pPr>
        <w:jc w:val="both"/>
        <w:rPr>
          <w:rFonts w:ascii="Times New Roman" w:hAnsi="Times New Roman" w:cs="Times New Roman"/>
          <w:sz w:val="20"/>
          <w:szCs w:val="20"/>
        </w:rPr>
      </w:pPr>
      <w:r w:rsidRPr="003F035B">
        <w:rPr>
          <w:rFonts w:ascii="Times New Roman" w:hAnsi="Times New Roman" w:cs="Times New Roman"/>
          <w:bCs/>
          <w:sz w:val="20"/>
          <w:szCs w:val="20"/>
        </w:rPr>
        <w:t>The asset categories referred to in this template are the ones defined in Annex I</w:t>
      </w:r>
      <w:del w:id="22" w:author="Author">
        <w:r w:rsidRPr="003F035B" w:rsidDel="004F4C58">
          <w:rPr>
            <w:rFonts w:ascii="Times New Roman" w:hAnsi="Times New Roman" w:cs="Times New Roman"/>
            <w:bCs/>
            <w:sz w:val="20"/>
            <w:szCs w:val="20"/>
          </w:rPr>
          <w:delText>II</w:delText>
        </w:r>
      </w:del>
      <w:ins w:id="23" w:author="Author">
        <w:r w:rsidR="004F4C58">
          <w:rPr>
            <w:rFonts w:ascii="Times New Roman" w:hAnsi="Times New Roman" w:cs="Times New Roman"/>
            <w:bCs/>
            <w:sz w:val="20"/>
            <w:szCs w:val="20"/>
          </w:rPr>
          <w:t>V</w:t>
        </w:r>
      </w:ins>
      <w:r w:rsidRPr="003F035B">
        <w:rPr>
          <w:rFonts w:ascii="Times New Roman" w:hAnsi="Times New Roman" w:cs="Times New Roman"/>
          <w:bCs/>
          <w:sz w:val="20"/>
          <w:szCs w:val="20"/>
        </w:rPr>
        <w:t xml:space="preserve"> – </w:t>
      </w:r>
      <w:r w:rsidR="006D5C47" w:rsidRPr="006D5C47">
        <w:rPr>
          <w:rFonts w:ascii="Times New Roman" w:hAnsi="Times New Roman" w:cs="Times New Roman"/>
          <w:bCs/>
          <w:sz w:val="20"/>
          <w:szCs w:val="20"/>
        </w:rPr>
        <w:t>Assets</w:t>
      </w:r>
      <w:r w:rsidRPr="003F035B">
        <w:rPr>
          <w:rFonts w:ascii="Times New Roman" w:hAnsi="Times New Roman" w:cs="Times New Roman"/>
          <w:bCs/>
          <w:sz w:val="20"/>
          <w:szCs w:val="20"/>
        </w:rPr>
        <w:t xml:space="preserve"> Categories of this Regulation and </w:t>
      </w:r>
      <w:r w:rsidRPr="003F035B">
        <w:rPr>
          <w:rFonts w:ascii="Times New Roman" w:hAnsi="Times New Roman" w:cs="Times New Roman"/>
          <w:sz w:val="20"/>
          <w:szCs w:val="20"/>
        </w:rPr>
        <w:t xml:space="preserve">references to CIC codes refer to Annex </w:t>
      </w:r>
      <w:del w:id="24" w:author="Author">
        <w:r w:rsidRPr="003F035B" w:rsidDel="004F4C58">
          <w:rPr>
            <w:rFonts w:ascii="Times New Roman" w:hAnsi="Times New Roman" w:cs="Times New Roman"/>
            <w:sz w:val="20"/>
            <w:szCs w:val="20"/>
          </w:rPr>
          <w:delText>I</w:delText>
        </w:r>
      </w:del>
      <w:r w:rsidRPr="003F035B">
        <w:rPr>
          <w:rFonts w:ascii="Times New Roman" w:hAnsi="Times New Roman" w:cs="Times New Roman"/>
          <w:sz w:val="20"/>
          <w:szCs w:val="20"/>
        </w:rPr>
        <w:t xml:space="preserve">V </w:t>
      </w:r>
      <w:r w:rsidR="006D5C47" w:rsidRPr="003F035B">
        <w:rPr>
          <w:rFonts w:ascii="Times New Roman" w:hAnsi="Times New Roman" w:cs="Times New Roman"/>
          <w:sz w:val="20"/>
          <w:szCs w:val="20"/>
        </w:rPr>
        <w:t xml:space="preserve">– CIC table </w:t>
      </w:r>
      <w:r w:rsidRPr="003F035B">
        <w:rPr>
          <w:rFonts w:ascii="Times New Roman" w:hAnsi="Times New Roman" w:cs="Times New Roman"/>
          <w:sz w:val="20"/>
          <w:szCs w:val="20"/>
        </w:rPr>
        <w:t>of this Regulation.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4"/>
        <w:gridCol w:w="1321"/>
        <w:gridCol w:w="6509"/>
        <w:tblGridChange w:id="25">
          <w:tblGrid>
            <w:gridCol w:w="814"/>
            <w:gridCol w:w="1321"/>
            <w:gridCol w:w="6509"/>
          </w:tblGrid>
        </w:tblGridChange>
      </w:tblGrid>
      <w:tr w:rsidR="00FC307F" w:rsidRPr="008A2E61" w:rsidTr="003F035B">
        <w:trPr>
          <w:trHeight w:val="30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07F" w:rsidRPr="003F035B" w:rsidRDefault="00FC307F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7F" w:rsidRPr="003F035B" w:rsidRDefault="00FC307F" w:rsidP="00FC3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PT" w:eastAsia="pt-PT"/>
              </w:rPr>
            </w:pPr>
            <w:r w:rsidRPr="003F0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PT" w:eastAsia="pt-PT"/>
              </w:rPr>
              <w:t>ITEM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7F" w:rsidRPr="003F035B" w:rsidRDefault="00FC307F" w:rsidP="00FC3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PT" w:eastAsia="pt-PT"/>
              </w:rPr>
            </w:pPr>
            <w:r w:rsidRPr="003F0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PT" w:eastAsia="pt-PT"/>
              </w:rPr>
              <w:t>INSTRUCTIONS</w:t>
            </w:r>
          </w:p>
        </w:tc>
      </w:tr>
      <w:tr w:rsidR="00CD54B9" w:rsidRPr="008A2E61" w:rsidTr="007620FE">
        <w:trPr>
          <w:trHeight w:val="153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4B9" w:rsidRDefault="005864A1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C00</w:t>
            </w:r>
            <w:del w:id="26" w:author="Author">
              <w:r w:rsidR="00D45F7F" w:rsidRPr="003F035B" w:rsidDel="006D426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pt-PT" w:eastAsia="pt-PT"/>
                </w:rPr>
                <w:delText>4</w:delText>
              </w:r>
            </w:del>
            <w:ins w:id="27" w:author="Author">
              <w:r w:rsidR="006D426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pt-PT" w:eastAsia="pt-PT"/>
                </w:rPr>
                <w:t>1</w:t>
              </w:r>
            </w:ins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0</w:t>
            </w:r>
          </w:p>
          <w:p w:rsidR="00850090" w:rsidRPr="003F035B" w:rsidRDefault="00850090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(A1)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4B9" w:rsidRPr="003F035B" w:rsidRDefault="00B374C2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Collective Investments Undertaking ID Code</w:t>
            </w:r>
          </w:p>
        </w:tc>
        <w:tc>
          <w:tcPr>
            <w:tcW w:w="3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4B9" w:rsidRPr="003F035B" w:rsidRDefault="00630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Asset ID code </w:t>
            </w:r>
            <w:r w:rsidRPr="003F035B">
              <w:rPr>
                <w:rFonts w:ascii="Times New Roman" w:hAnsi="Times New Roman" w:cs="Times New Roman"/>
                <w:sz w:val="20"/>
                <w:szCs w:val="20"/>
              </w:rPr>
              <w:t>using the following priority</w:t>
            </w:r>
            <w:r w:rsidR="00CD54B9" w:rsidRPr="003F035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CD54B9" w:rsidRPr="003F035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ISO 6166 code of ISIN when available</w:t>
            </w:r>
            <w:r w:rsidR="00CD54B9" w:rsidRPr="003F035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Other recogni</w:t>
            </w:r>
            <w:r w:rsidR="00642C84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CD54B9" w:rsidRPr="003F035B">
              <w:rPr>
                <w:rFonts w:ascii="Times New Roman" w:hAnsi="Times New Roman" w:cs="Times New Roman"/>
                <w:sz w:val="20"/>
                <w:szCs w:val="20"/>
              </w:rPr>
              <w:t>ed codes (e.g.: CUSIP, Bloomberg Ticker, Reuters RIC)</w:t>
            </w:r>
            <w:r w:rsidR="00CD54B9" w:rsidRPr="003F035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Code attributed by the undertaking, when the options above are not available, and must be consistent over time</w:t>
            </w:r>
          </w:p>
        </w:tc>
      </w:tr>
      <w:tr w:rsidR="005B0493" w:rsidRPr="008A2E61" w:rsidTr="003B4A6B">
        <w:tblPrEx>
          <w:tblW w:w="5000" w:type="pct"/>
          <w:tblCellMar>
            <w:left w:w="70" w:type="dxa"/>
            <w:right w:w="70" w:type="dxa"/>
          </w:tblCellMar>
          <w:tblPrExChange w:id="28" w:author="Author">
            <w:tblPrEx>
              <w:tblW w:w="5000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487"/>
          <w:trPrChange w:id="29" w:author="Author">
            <w:trPr>
              <w:trHeight w:val="1605"/>
            </w:trPr>
          </w:trPrChange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0" w:author="Author">
              <w:tcPr>
                <w:tcW w:w="47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B0493" w:rsidRDefault="005B0493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C00</w:t>
            </w:r>
            <w:ins w:id="31" w:author="Author">
              <w:r w:rsidR="006D426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pt-PT"/>
                </w:rPr>
                <w:t>2</w:t>
              </w:r>
            </w:ins>
            <w:del w:id="32" w:author="Author">
              <w:r w:rsidRPr="003F035B" w:rsidDel="006D426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pt-PT"/>
                </w:rPr>
                <w:delText>5</w:delText>
              </w:r>
            </w:del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0</w:t>
            </w:r>
          </w:p>
          <w:p w:rsidR="00850090" w:rsidRPr="003F035B" w:rsidRDefault="00850090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(A2)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3" w:author="Author">
              <w:tcPr>
                <w:tcW w:w="764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B0493" w:rsidRPr="003F035B" w:rsidRDefault="00B374C2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r w:rsidRPr="00B37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Collective Investments Undertaking ID Code type</w:t>
            </w:r>
          </w:p>
        </w:tc>
        <w:tc>
          <w:tcPr>
            <w:tcW w:w="3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34" w:author="Author">
              <w:tcPr>
                <w:tcW w:w="3765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:rsidR="005B0493" w:rsidRPr="0016200C" w:rsidRDefault="005B0493" w:rsidP="003F03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200C">
              <w:rPr>
                <w:rFonts w:ascii="Times New Roman" w:hAnsi="Times New Roman" w:cs="Times New Roman"/>
                <w:sz w:val="20"/>
                <w:szCs w:val="20"/>
              </w:rPr>
              <w:t>Type of ID Code used for the “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Asset </w:t>
            </w:r>
            <w:r w:rsidRPr="0016200C">
              <w:rPr>
                <w:rFonts w:ascii="Times New Roman" w:hAnsi="Times New Roman" w:cs="Times New Roman"/>
                <w:sz w:val="20"/>
                <w:szCs w:val="20"/>
              </w:rPr>
              <w:t>ID Code” item. One of the options in the following closed list shall be used:</w:t>
            </w:r>
          </w:p>
          <w:p w:rsidR="005B0493" w:rsidRPr="00C91B92" w:rsidRDefault="005B0493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>1 - ISO/6166 for ISIN</w:t>
            </w:r>
          </w:p>
          <w:p w:rsidR="005B0493" w:rsidRPr="00C91B92" w:rsidRDefault="005B0493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>2 – CUSIP (The Committee on Uniform Securities Identification Procedures number assigned by the CUSIP Service Bureau for U.S. and Canadian companies)</w:t>
            </w:r>
          </w:p>
          <w:p w:rsidR="005B0493" w:rsidRPr="00C91B92" w:rsidRDefault="005B0493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>3 – SEDOL (Stock Exchange Daily Official List for the London Stock Exchange)</w:t>
            </w:r>
          </w:p>
          <w:p w:rsidR="005B0493" w:rsidRPr="003B4A6B" w:rsidRDefault="005B0493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de-DE"/>
                <w:rPrChange w:id="35" w:author="Author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</w:pPr>
            <w:r w:rsidRPr="003B4A6B">
              <w:rPr>
                <w:rFonts w:ascii="Times New Roman" w:hAnsi="Times New Roman" w:cs="Times New Roman"/>
                <w:sz w:val="20"/>
                <w:szCs w:val="20"/>
                <w:lang w:val="de-DE"/>
                <w:rPrChange w:id="36" w:author="Author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 xml:space="preserve">4 – </w:t>
            </w:r>
            <w:ins w:id="37" w:author="Author">
              <w:r w:rsidR="00EB15A6" w:rsidRPr="003B4A6B">
                <w:rPr>
                  <w:rFonts w:ascii="Times New Roman" w:hAnsi="Times New Roman" w:cs="Times New Roman"/>
                  <w:sz w:val="20"/>
                  <w:szCs w:val="20"/>
                  <w:lang w:val="de-DE"/>
                  <w:rPrChange w:id="38" w:author="Author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t>WKN</w:t>
              </w:r>
              <w:r w:rsidR="00D31E9D" w:rsidRPr="003B4A6B">
                <w:rPr>
                  <w:rFonts w:ascii="Times New Roman" w:hAnsi="Times New Roman" w:cs="Times New Roman"/>
                  <w:sz w:val="20"/>
                  <w:szCs w:val="20"/>
                  <w:lang w:val="de-DE"/>
                  <w:rPrChange w:id="39" w:author="Author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t xml:space="preserve"> (</w:t>
              </w:r>
            </w:ins>
            <w:del w:id="40" w:author="Author">
              <w:r w:rsidRPr="003B4A6B" w:rsidDel="00EB15A6">
                <w:rPr>
                  <w:rFonts w:ascii="Times New Roman" w:hAnsi="Times New Roman" w:cs="Times New Roman"/>
                  <w:sz w:val="20"/>
                  <w:szCs w:val="20"/>
                  <w:lang w:val="de-DE"/>
                  <w:rPrChange w:id="41" w:author="Author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delText>WRT</w:delText>
              </w:r>
              <w:r w:rsidRPr="003B4A6B" w:rsidDel="004F4C58">
                <w:rPr>
                  <w:rFonts w:ascii="Times New Roman" w:hAnsi="Times New Roman" w:cs="Times New Roman"/>
                  <w:sz w:val="20"/>
                  <w:szCs w:val="20"/>
                  <w:lang w:val="de-DE"/>
                  <w:rPrChange w:id="42" w:author="Author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delText xml:space="preserve"> (</w:delText>
              </w:r>
            </w:del>
            <w:r w:rsidRPr="003B4A6B">
              <w:rPr>
                <w:rFonts w:ascii="Times New Roman" w:hAnsi="Times New Roman" w:cs="Times New Roman"/>
                <w:sz w:val="20"/>
                <w:szCs w:val="20"/>
                <w:lang w:val="de-DE"/>
                <w:rPrChange w:id="43" w:author="Author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>Wertpapier Kenn-Num</w:t>
            </w:r>
            <w:ins w:id="44" w:author="Author">
              <w:r w:rsidR="00D31E9D" w:rsidRPr="003B4A6B">
                <w:rPr>
                  <w:rFonts w:ascii="Times New Roman" w:hAnsi="Times New Roman" w:cs="Times New Roman"/>
                  <w:sz w:val="20"/>
                  <w:szCs w:val="20"/>
                  <w:lang w:val="de-DE"/>
                  <w:rPrChange w:id="45" w:author="Author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t>m</w:t>
              </w:r>
            </w:ins>
            <w:del w:id="46" w:author="Author">
              <w:r w:rsidRPr="003B4A6B" w:rsidDel="00D31E9D">
                <w:rPr>
                  <w:rFonts w:ascii="Times New Roman" w:hAnsi="Times New Roman" w:cs="Times New Roman"/>
                  <w:sz w:val="20"/>
                  <w:szCs w:val="20"/>
                  <w:lang w:val="de-DE"/>
                  <w:rPrChange w:id="47" w:author="Author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delText>b</w:delText>
              </w:r>
            </w:del>
            <w:r w:rsidRPr="003B4A6B">
              <w:rPr>
                <w:rFonts w:ascii="Times New Roman" w:hAnsi="Times New Roman" w:cs="Times New Roman"/>
                <w:sz w:val="20"/>
                <w:szCs w:val="20"/>
                <w:lang w:val="de-DE"/>
                <w:rPrChange w:id="48" w:author="Author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>er, the alphanumeric German identification number</w:t>
            </w:r>
            <w:ins w:id="49" w:author="Author">
              <w:r w:rsidR="00D31E9D">
                <w:rPr>
                  <w:rFonts w:ascii="Times New Roman" w:hAnsi="Times New Roman" w:cs="Times New Roman"/>
                  <w:sz w:val="20"/>
                  <w:szCs w:val="20"/>
                  <w:lang w:val="de-DE"/>
                </w:rPr>
                <w:t>)</w:t>
              </w:r>
            </w:ins>
            <w:del w:id="50" w:author="Author">
              <w:r w:rsidRPr="003B4A6B" w:rsidDel="004F4C58">
                <w:rPr>
                  <w:rFonts w:ascii="Times New Roman" w:hAnsi="Times New Roman" w:cs="Times New Roman"/>
                  <w:sz w:val="20"/>
                  <w:szCs w:val="20"/>
                  <w:lang w:val="de-DE"/>
                  <w:rPrChange w:id="51" w:author="Author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delText>)</w:delText>
              </w:r>
            </w:del>
          </w:p>
          <w:p w:rsidR="005B0493" w:rsidRPr="00C91B92" w:rsidRDefault="005B0493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>5 - Bloomberg Ticker (Bloomberg letters code that identify a company's securities)</w:t>
            </w:r>
          </w:p>
          <w:p w:rsidR="005B0493" w:rsidRPr="00C91B92" w:rsidRDefault="005B0493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>6 - BBGID (The Bloomberg Global ID)</w:t>
            </w:r>
          </w:p>
          <w:p w:rsidR="005B0493" w:rsidRPr="003F035B" w:rsidRDefault="005B0493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3F035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7 - Reuters RIC (Reuters instrument code)</w:t>
            </w:r>
          </w:p>
          <w:p w:rsidR="00D9166B" w:rsidRPr="003B4A6B" w:rsidRDefault="00D9166B">
            <w:pPr>
              <w:spacing w:after="0"/>
              <w:rPr>
                <w:ins w:id="52" w:author="Author"/>
                <w:rFonts w:ascii="Times New Roman" w:hAnsi="Times New Roman" w:cs="Times New Roman"/>
                <w:sz w:val="20"/>
                <w:szCs w:val="20"/>
                <w:rPrChange w:id="53" w:author="Author">
                  <w:rPr>
                    <w:ins w:id="54" w:author="Author"/>
                    <w:rFonts w:ascii="Times New Roman" w:hAnsi="Times New Roman" w:cs="Times New Roman"/>
                    <w:sz w:val="20"/>
                    <w:szCs w:val="20"/>
                    <w:lang w:val="de-DE"/>
                  </w:rPr>
                </w:rPrChange>
              </w:rPr>
              <w:pPrChange w:id="55" w:author="Author">
                <w:pPr/>
              </w:pPrChange>
            </w:pPr>
            <w:ins w:id="56" w:author="Author">
              <w:r>
                <w:rPr>
                  <w:rFonts w:ascii="Times New Roman" w:hAnsi="Times New Roman" w:cs="Times New Roman"/>
                  <w:sz w:val="20"/>
                  <w:szCs w:val="20"/>
                  <w:lang w:val="fr-FR"/>
                </w:rPr>
                <w:t xml:space="preserve">8 – </w:t>
              </w:r>
              <w:r w:rsidRPr="003B4A6B">
                <w:rPr>
                  <w:rFonts w:ascii="Times New Roman" w:hAnsi="Times New Roman" w:cs="Times New Roman"/>
                  <w:sz w:val="20"/>
                  <w:szCs w:val="20"/>
                  <w:rPrChange w:id="57" w:author="Author">
                    <w:rPr>
                      <w:rFonts w:ascii="Times New Roman" w:hAnsi="Times New Roman" w:cs="Times New Roman"/>
                      <w:sz w:val="20"/>
                      <w:szCs w:val="20"/>
                      <w:lang w:val="de-DE"/>
                    </w:rPr>
                  </w:rPrChange>
                </w:rPr>
                <w:t>FIGI (Financial Instrument Global Identifier)</w:t>
              </w:r>
            </w:ins>
          </w:p>
          <w:p w:rsidR="005B0493" w:rsidRPr="00C91B92" w:rsidRDefault="005B0493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del w:id="58" w:author="Author">
              <w:r w:rsidRPr="00C91B92" w:rsidDel="00D9166B">
                <w:rPr>
                  <w:rFonts w:ascii="Times New Roman" w:hAnsi="Times New Roman" w:cs="Times New Roman"/>
                  <w:sz w:val="20"/>
                  <w:szCs w:val="20"/>
                </w:rPr>
                <w:delText>8</w:delText>
              </w:r>
            </w:del>
            <w:ins w:id="59" w:author="Author">
              <w:r w:rsidR="00D9166B">
                <w:rPr>
                  <w:rFonts w:ascii="Times New Roman" w:hAnsi="Times New Roman" w:cs="Times New Roman"/>
                  <w:sz w:val="20"/>
                  <w:szCs w:val="20"/>
                </w:rPr>
                <w:t>9</w:t>
              </w:r>
            </w:ins>
            <w:r w:rsidRPr="00C91B92">
              <w:rPr>
                <w:rFonts w:ascii="Times New Roman" w:hAnsi="Times New Roman" w:cs="Times New Roman"/>
                <w:sz w:val="20"/>
                <w:szCs w:val="20"/>
              </w:rPr>
              <w:t xml:space="preserve"> – Other code by members of the Association of National Numbering Agencies</w:t>
            </w:r>
          </w:p>
          <w:p w:rsidR="005B0493" w:rsidRPr="003F035B" w:rsidRDefault="00D9166B" w:rsidP="00E004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60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lastRenderedPageBreak/>
                <w:t>9</w:t>
              </w:r>
            </w:ins>
            <w:r w:rsidR="005B0493">
              <w:rPr>
                <w:rFonts w:ascii="Times New Roman" w:hAnsi="Times New Roman" w:cs="Times New Roman"/>
                <w:sz w:val="20"/>
                <w:szCs w:val="20"/>
              </w:rPr>
              <w:t>9 - C</w:t>
            </w:r>
            <w:r w:rsidR="005B0493" w:rsidRPr="00C91B92">
              <w:rPr>
                <w:rFonts w:ascii="Times New Roman" w:hAnsi="Times New Roman" w:cs="Times New Roman"/>
                <w:sz w:val="20"/>
                <w:szCs w:val="20"/>
              </w:rPr>
              <w:t>ode attributed by the undertaking</w:t>
            </w:r>
            <w:r w:rsidR="005B04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C307F" w:rsidRPr="008A2E61" w:rsidTr="007620FE">
        <w:trPr>
          <w:trHeight w:val="983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07F" w:rsidRDefault="005864A1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lastRenderedPageBreak/>
              <w:t>C00</w:t>
            </w:r>
            <w:ins w:id="61" w:author="Author">
              <w:r w:rsidR="006D426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pt-PT" w:eastAsia="pt-PT"/>
                </w:rPr>
                <w:t>3</w:t>
              </w:r>
            </w:ins>
            <w:del w:id="62" w:author="Author">
              <w:r w:rsidR="00D45F7F" w:rsidRPr="003F035B" w:rsidDel="006D426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pt-PT" w:eastAsia="pt-PT"/>
                </w:rPr>
                <w:delText>6</w:delText>
              </w:r>
            </w:del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0</w:t>
            </w:r>
          </w:p>
          <w:p w:rsidR="00850090" w:rsidRPr="003F035B" w:rsidRDefault="00850090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(A4)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07F" w:rsidRPr="003F035B" w:rsidRDefault="00FC307F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Underlying asset category</w:t>
            </w:r>
          </w:p>
        </w:tc>
        <w:tc>
          <w:tcPr>
            <w:tcW w:w="3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093F" w:rsidRPr="003F035B" w:rsidRDefault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Identify the assets categories</w:t>
            </w:r>
            <w:ins w:id="63" w:author="Author">
              <w:r w:rsidR="002401ED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 xml:space="preserve">, receivables and derivatives </w:t>
              </w:r>
            </w:ins>
            <w:del w:id="64" w:author="Author">
              <w:r w:rsidRPr="003F035B" w:rsidDel="002401ED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delText xml:space="preserve"> </w:delText>
              </w:r>
            </w:del>
            <w:r w:rsidR="004E7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within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the </w:t>
            </w:r>
            <w:r w:rsidR="00ED08A2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collective investment </w:t>
            </w:r>
            <w:r w:rsidR="00642C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undertaking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. One of the options in the following closed list shall be used: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br/>
            </w:r>
            <w:r w:rsidR="00B2093F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1</w:t>
            </w:r>
            <w:r w:rsidR="00642C84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="00B2093F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Government bonds</w:t>
            </w:r>
          </w:p>
          <w:p w:rsidR="00A72373" w:rsidRPr="003F035B" w:rsidRDefault="00A72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2</w:t>
            </w:r>
            <w:r w:rsidR="00642C84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Corporate bonds</w:t>
            </w:r>
          </w:p>
          <w:p w:rsidR="00A72373" w:rsidRPr="003F035B" w:rsidRDefault="00A72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3</w:t>
            </w:r>
            <w:ins w:id="65" w:author="Author">
              <w:r w:rsidR="0093258C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L</w:t>
              </w:r>
            </w:ins>
            <w:r w:rsidR="00642C84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Listed equity</w:t>
            </w:r>
          </w:p>
          <w:p w:rsidR="00A72373" w:rsidRPr="003F035B" w:rsidRDefault="00A72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del w:id="66" w:author="Author">
              <w:r w:rsidRPr="003F035B" w:rsidDel="00E46638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delText>4</w:delText>
              </w:r>
              <w:r w:rsidR="00642C84" w:rsidRPr="003F035B" w:rsidDel="00E46638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delText xml:space="preserve"> </w:delText>
              </w:r>
            </w:del>
            <w:ins w:id="67" w:author="Author">
              <w:r w:rsidR="00E46638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3X</w:t>
              </w:r>
              <w:r w:rsidR="00E46638" w:rsidRPr="003F035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 xml:space="preserve"> </w:t>
              </w:r>
            </w:ins>
            <w:r w:rsidR="00642C84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-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Unlisted equity</w:t>
            </w:r>
          </w:p>
          <w:p w:rsidR="00A72373" w:rsidRPr="003F035B" w:rsidRDefault="00E46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ins w:id="68" w:author="Author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4</w:t>
              </w:r>
            </w:ins>
            <w:del w:id="69" w:author="Author">
              <w:r w:rsidR="00A72373" w:rsidRPr="003F035B" w:rsidDel="00E46638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delText>5</w:delText>
              </w:r>
            </w:del>
            <w:r w:rsidR="00642C84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="00A72373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Collective Investment Un</w:t>
            </w:r>
            <w:r w:rsidR="004E7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dertakings</w:t>
            </w:r>
          </w:p>
          <w:p w:rsidR="00A72373" w:rsidRPr="003F035B" w:rsidRDefault="00E46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ins w:id="70" w:author="Author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5</w:t>
              </w:r>
            </w:ins>
            <w:del w:id="71" w:author="Author">
              <w:r w:rsidR="00A72373" w:rsidRPr="003F035B" w:rsidDel="00E46638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delText>6</w:delText>
              </w:r>
            </w:del>
            <w:r w:rsidR="00642C84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="00A72373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Structured notes</w:t>
            </w:r>
          </w:p>
          <w:p w:rsidR="00A72373" w:rsidRPr="003F035B" w:rsidRDefault="00E46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ins w:id="72" w:author="Author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6</w:t>
              </w:r>
            </w:ins>
            <w:del w:id="73" w:author="Author">
              <w:r w:rsidR="00A72373" w:rsidRPr="003F035B" w:rsidDel="00E46638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delText>7</w:delText>
              </w:r>
            </w:del>
            <w:r w:rsidR="00642C84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="00A72373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</w:t>
            </w:r>
            <w:proofErr w:type="spellStart"/>
            <w:r w:rsidR="00A72373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Collateralised</w:t>
            </w:r>
            <w:proofErr w:type="spellEnd"/>
            <w:r w:rsidR="00A72373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securities</w:t>
            </w:r>
          </w:p>
          <w:p w:rsidR="00A72373" w:rsidRPr="003F035B" w:rsidRDefault="00E46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ins w:id="74" w:author="Author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7</w:t>
              </w:r>
            </w:ins>
            <w:del w:id="75" w:author="Author">
              <w:r w:rsidR="00A72373" w:rsidRPr="003F035B" w:rsidDel="00E46638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delText>8</w:delText>
              </w:r>
            </w:del>
            <w:r w:rsidR="00642C84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="00A72373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</w:t>
            </w:r>
            <w:r w:rsidR="00E03021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Cash and deposits</w:t>
            </w:r>
          </w:p>
          <w:p w:rsidR="00E03021" w:rsidRPr="003F035B" w:rsidRDefault="00E46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ins w:id="76" w:author="Author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8</w:t>
              </w:r>
            </w:ins>
            <w:del w:id="77" w:author="Author">
              <w:r w:rsidR="00E03021" w:rsidRPr="003F035B" w:rsidDel="00E46638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delText>9</w:delText>
              </w:r>
            </w:del>
            <w:r w:rsidR="00642C84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="00E03021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Mortgages and loans</w:t>
            </w:r>
          </w:p>
          <w:p w:rsidR="00E03021" w:rsidRPr="003F035B" w:rsidRDefault="00E46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ins w:id="78" w:author="Author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9</w:t>
              </w:r>
            </w:ins>
            <w:del w:id="79" w:author="Author">
              <w:r w:rsidR="00E03021" w:rsidRPr="003F035B" w:rsidDel="00E46638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delText>10</w:delText>
              </w:r>
            </w:del>
            <w:r w:rsidR="00642C84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</w:t>
            </w:r>
            <w:r w:rsidR="00883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-</w:t>
            </w:r>
            <w:r w:rsidR="00E03021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Properties</w:t>
            </w:r>
          </w:p>
          <w:p w:rsidR="00E03021" w:rsidRPr="003F035B" w:rsidRDefault="00E46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ins w:id="80" w:author="Author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0</w:t>
              </w:r>
            </w:ins>
            <w:del w:id="81" w:author="Author">
              <w:r w:rsidR="00E03021" w:rsidRPr="003F035B" w:rsidDel="00E46638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delText>11</w:delText>
              </w:r>
            </w:del>
            <w:r w:rsidR="00642C84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="00E03021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Other investments</w:t>
            </w:r>
            <w:ins w:id="82" w:author="Author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 xml:space="preserve"> (</w:t>
              </w:r>
              <w:r w:rsidRPr="00A369C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including receivables</w:t>
              </w:r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)</w:t>
              </w:r>
            </w:ins>
          </w:p>
          <w:p w:rsidR="00E46638" w:rsidRDefault="00E46638" w:rsidP="00E46638">
            <w:pPr>
              <w:spacing w:after="0" w:line="240" w:lineRule="auto"/>
              <w:rPr>
                <w:ins w:id="83" w:author="Author"/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ins w:id="84" w:author="Author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A – Futures</w:t>
              </w:r>
            </w:ins>
          </w:p>
          <w:p w:rsidR="00E46638" w:rsidRDefault="00E46638" w:rsidP="00E46638">
            <w:pPr>
              <w:spacing w:after="0" w:line="240" w:lineRule="auto"/>
              <w:rPr>
                <w:ins w:id="85" w:author="Author"/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ins w:id="86" w:author="Author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B – Call Options</w:t>
              </w:r>
            </w:ins>
          </w:p>
          <w:p w:rsidR="00E46638" w:rsidRDefault="00E46638" w:rsidP="00E46638">
            <w:pPr>
              <w:spacing w:after="0" w:line="240" w:lineRule="auto"/>
              <w:rPr>
                <w:ins w:id="87" w:author="Author"/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ins w:id="88" w:author="Author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C – Put Options</w:t>
              </w:r>
            </w:ins>
          </w:p>
          <w:p w:rsidR="00E46638" w:rsidRDefault="00E46638" w:rsidP="00E46638">
            <w:pPr>
              <w:spacing w:after="0" w:line="240" w:lineRule="auto"/>
              <w:rPr>
                <w:ins w:id="89" w:author="Author"/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ins w:id="90" w:author="Author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D – Swaps</w:t>
              </w:r>
            </w:ins>
          </w:p>
          <w:p w:rsidR="00E46638" w:rsidRDefault="00E46638" w:rsidP="00E46638">
            <w:pPr>
              <w:spacing w:after="0" w:line="240" w:lineRule="auto"/>
              <w:rPr>
                <w:ins w:id="91" w:author="Author"/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ins w:id="92" w:author="Author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E – Forwards</w:t>
              </w:r>
            </w:ins>
          </w:p>
          <w:p w:rsidR="00E46638" w:rsidRPr="003F035B" w:rsidRDefault="00E46638" w:rsidP="00E46638">
            <w:pPr>
              <w:spacing w:after="0" w:line="240" w:lineRule="auto"/>
              <w:rPr>
                <w:ins w:id="93" w:author="Author"/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ins w:id="94" w:author="Author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F – Credit derivatives</w:t>
              </w:r>
            </w:ins>
          </w:p>
          <w:p w:rsidR="00E46638" w:rsidRPr="003F035B" w:rsidRDefault="00E46638" w:rsidP="00E46638">
            <w:pPr>
              <w:spacing w:after="0" w:line="240" w:lineRule="auto"/>
              <w:rPr>
                <w:ins w:id="95" w:author="Author"/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ins w:id="96" w:author="Author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L</w:t>
              </w:r>
              <w:r w:rsidRPr="003F035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 xml:space="preserve"> - Liabilities</w:t>
              </w:r>
            </w:ins>
          </w:p>
          <w:p w:rsidR="00E03021" w:rsidRPr="003F035B" w:rsidDel="00E46638" w:rsidRDefault="00E03021">
            <w:pPr>
              <w:spacing w:after="0" w:line="240" w:lineRule="auto"/>
              <w:rPr>
                <w:del w:id="97" w:author="Author"/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del w:id="98" w:author="Author">
              <w:r w:rsidRPr="003F035B" w:rsidDel="00E46638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delText>12</w:delText>
              </w:r>
              <w:r w:rsidR="00642C84" w:rsidRPr="003F035B" w:rsidDel="00E46638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delText xml:space="preserve"> -</w:delText>
              </w:r>
              <w:r w:rsidRPr="003F035B" w:rsidDel="00E46638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delText xml:space="preserve"> Liabilities</w:delText>
              </w:r>
            </w:del>
          </w:p>
          <w:p w:rsidR="006E3046" w:rsidRDefault="006E3046" w:rsidP="006E3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val="en-US" w:eastAsia="pt-PT"/>
              </w:rPr>
            </w:pPr>
          </w:p>
          <w:p w:rsidR="006E3046" w:rsidRPr="0045592E" w:rsidRDefault="00E46638" w:rsidP="006E3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ins w:id="99" w:author="Author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 xml:space="preserve">When the look-through regards a </w:t>
              </w:r>
              <w:del w:id="100" w:author="Author">
                <w:r w:rsidDel="0093258C">
                  <w:rPr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  <w:lang w:val="en-US" w:eastAsia="pt-PT"/>
                  </w:rPr>
                  <w:delText>F</w:delText>
                </w:r>
              </w:del>
              <w:r w:rsidR="0093258C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f</w:t>
              </w:r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 xml:space="preserve">und of funds, </w:t>
              </w:r>
            </w:ins>
            <w:del w:id="101" w:author="Author">
              <w:r w:rsidR="006E3046" w:rsidRPr="003F035B" w:rsidDel="00E46638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delText>C</w:delText>
              </w:r>
            </w:del>
            <w:ins w:id="102" w:author="Author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c</w:t>
              </w:r>
            </w:ins>
            <w:r w:rsidR="006E3046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ategory “</w:t>
            </w:r>
            <w:del w:id="103" w:author="Author">
              <w:r w:rsidR="006E3046" w:rsidRPr="003F035B" w:rsidDel="00E46638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delText xml:space="preserve">5 </w:delText>
              </w:r>
            </w:del>
            <w:ins w:id="104" w:author="Author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4</w:t>
              </w:r>
              <w:r w:rsidRPr="003F035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 xml:space="preserve"> </w:t>
              </w:r>
            </w:ins>
            <w:r w:rsidR="006E3046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- Collective Investment Units” </w:t>
            </w:r>
            <w:r w:rsidR="00B37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shall</w:t>
            </w:r>
            <w:r w:rsidR="006E3046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be used only for non-material residual values.</w:t>
            </w:r>
            <w:r w:rsidR="006E3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</w:t>
            </w:r>
          </w:p>
          <w:p w:rsidR="00FC307F" w:rsidRPr="003F035B" w:rsidRDefault="00FC307F" w:rsidP="00235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</w:tr>
      <w:tr w:rsidR="00FC307F" w:rsidRPr="008A2E61" w:rsidTr="003F035B">
        <w:trPr>
          <w:trHeight w:val="1327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07F" w:rsidRDefault="005864A1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C00</w:t>
            </w:r>
            <w:ins w:id="105" w:author="Author">
              <w:r w:rsidR="006D426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pt-PT" w:eastAsia="pt-PT"/>
                </w:rPr>
                <w:t>4</w:t>
              </w:r>
            </w:ins>
            <w:del w:id="106" w:author="Author">
              <w:r w:rsidR="00D45F7F" w:rsidRPr="003F035B" w:rsidDel="006D426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pt-PT" w:eastAsia="pt-PT"/>
                </w:rPr>
                <w:delText>7</w:delText>
              </w:r>
            </w:del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0</w:t>
            </w:r>
          </w:p>
          <w:p w:rsidR="00850090" w:rsidRPr="003F035B" w:rsidRDefault="00850090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(A5)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07F" w:rsidRPr="003F035B" w:rsidRDefault="00C96390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 w:rsidRPr="00B37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 xml:space="preserve">Country </w:t>
            </w:r>
            <w:r w:rsidR="00FC307F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 xml:space="preserve"> of issue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BA2" w:rsidRPr="003F035B" w:rsidRDefault="00154BA2" w:rsidP="003F03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7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Breakdown of each asset category identified in C00</w:t>
            </w:r>
            <w:ins w:id="107" w:author="Author">
              <w:r w:rsidR="0085445A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3</w:t>
              </w:r>
            </w:ins>
            <w:del w:id="108" w:author="Author">
              <w:r w:rsidRPr="00B374C2" w:rsidDel="0085445A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delText>6</w:delText>
              </w:r>
            </w:del>
            <w:r w:rsidRPr="00B37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0 by issuer country</w:t>
            </w:r>
            <w:r w:rsidR="00B374C2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. Identify the </w:t>
            </w:r>
            <w:r w:rsidRPr="00B374C2">
              <w:rPr>
                <w:rFonts w:ascii="Times New Roman" w:hAnsi="Times New Roman" w:cs="Times New Roman"/>
                <w:sz w:val="20"/>
                <w:szCs w:val="20"/>
              </w:rPr>
              <w:t xml:space="preserve">country of localisation of the issuer. </w:t>
            </w:r>
          </w:p>
          <w:p w:rsidR="00B374C2" w:rsidRPr="00B374C2" w:rsidRDefault="00B374C2" w:rsidP="003F03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BA2" w:rsidRPr="00B374C2" w:rsidRDefault="00154BA2" w:rsidP="00154B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4C2">
              <w:rPr>
                <w:rFonts w:ascii="Times New Roman" w:hAnsi="Times New Roman" w:cs="Times New Roman"/>
                <w:sz w:val="20"/>
                <w:szCs w:val="20"/>
              </w:rPr>
              <w:t>The localisation of the issuer is assessed by the address of the entity issuing the asset.</w:t>
            </w:r>
          </w:p>
          <w:p w:rsidR="00154BA2" w:rsidRPr="00165E37" w:rsidRDefault="00154BA2" w:rsidP="00154BA2">
            <w:pPr>
              <w:spacing w:after="0" w:line="240" w:lineRule="auto"/>
              <w:rPr>
                <w:ins w:id="109" w:author="Author"/>
                <w:rFonts w:ascii="Times New Roman" w:hAnsi="Times New Roman" w:cs="Times New Roman"/>
                <w:sz w:val="20"/>
                <w:szCs w:val="20"/>
              </w:rPr>
            </w:pPr>
            <w:r w:rsidRPr="00B374C2">
              <w:rPr>
                <w:rFonts w:ascii="Times New Roman" w:hAnsi="Times New Roman" w:cs="Times New Roman"/>
                <w:sz w:val="20"/>
                <w:szCs w:val="20"/>
              </w:rPr>
              <w:t xml:space="preserve">One of the options shall be used: </w:t>
            </w:r>
            <w:r w:rsidRPr="00B374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ISO 3166-1 alpha-2 code</w:t>
            </w:r>
            <w:r w:rsidRPr="00B374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XA: Supranational issuers</w:t>
            </w:r>
            <w:r w:rsidRPr="00B374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</w:t>
            </w:r>
            <w:r w:rsidRPr="00165E37">
              <w:rPr>
                <w:rFonts w:ascii="Times New Roman" w:hAnsi="Times New Roman" w:cs="Times New Roman"/>
                <w:sz w:val="20"/>
                <w:szCs w:val="20"/>
              </w:rPr>
              <w:t>- EU: European Union Institutions</w:t>
            </w:r>
          </w:p>
          <w:p w:rsidR="0093258C" w:rsidRPr="00573889" w:rsidRDefault="0093258C" w:rsidP="00154BA2">
            <w:pPr>
              <w:spacing w:after="0" w:line="240" w:lineRule="auto"/>
              <w:rPr>
                <w:ins w:id="110" w:author="Author"/>
                <w:rFonts w:ascii="Times New Roman" w:hAnsi="Times New Roman" w:cs="Times New Roman"/>
                <w:sz w:val="20"/>
                <w:szCs w:val="20"/>
              </w:rPr>
            </w:pPr>
            <w:ins w:id="111" w:author="Author">
              <w:r w:rsidRPr="00165E37">
                <w:rPr>
                  <w:rFonts w:ascii="Times New Roman" w:hAnsi="Times New Roman" w:cs="Times New Roman"/>
                  <w:sz w:val="20"/>
                  <w:szCs w:val="20"/>
                </w:rPr>
                <w:t xml:space="preserve">  </w:t>
              </w:r>
              <w:r w:rsidRPr="00573889">
                <w:rPr>
                  <w:rFonts w:ascii="Times New Roman" w:hAnsi="Times New Roman" w:cs="Times New Roman"/>
                  <w:sz w:val="20"/>
                  <w:szCs w:val="20"/>
                </w:rPr>
                <w:t>- AA: aggregated countries due to application of threshold</w:t>
              </w:r>
            </w:ins>
          </w:p>
          <w:p w:rsidR="00165E37" w:rsidRPr="00573889" w:rsidRDefault="00165E37" w:rsidP="00154BA2">
            <w:pPr>
              <w:spacing w:after="0" w:line="240" w:lineRule="auto"/>
              <w:rPr>
                <w:ins w:id="112" w:author="Author"/>
                <w:rFonts w:ascii="Times New Roman" w:hAnsi="Times New Roman" w:cs="Times New Roman"/>
                <w:sz w:val="20"/>
                <w:szCs w:val="20"/>
              </w:rPr>
            </w:pPr>
          </w:p>
          <w:p w:rsidR="00165E37" w:rsidRPr="00B374C2" w:rsidRDefault="00165E37" w:rsidP="00154B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ins w:id="113" w:author="Author">
              <w:r w:rsidRPr="00573889">
                <w:rPr>
                  <w:rFonts w:ascii="Times New Roman" w:hAnsi="Times New Roman" w:cs="Times New Roman"/>
                  <w:sz w:val="20"/>
                  <w:szCs w:val="20"/>
                </w:rPr>
                <w:t>This item is not applicable to Categories 8 and 9 as reported in C00</w:t>
              </w:r>
              <w:del w:id="114" w:author="Author">
                <w:r w:rsidRPr="00573889" w:rsidDel="0085445A">
                  <w:rPr>
                    <w:rFonts w:ascii="Times New Roman" w:hAnsi="Times New Roman" w:cs="Times New Roman"/>
                    <w:sz w:val="20"/>
                    <w:szCs w:val="20"/>
                  </w:rPr>
                  <w:delText>6</w:delText>
                </w:r>
              </w:del>
              <w:r w:rsidR="0085445A">
                <w:rPr>
                  <w:rFonts w:ascii="Times New Roman" w:hAnsi="Times New Roman" w:cs="Times New Roman"/>
                  <w:sz w:val="20"/>
                  <w:szCs w:val="20"/>
                </w:rPr>
                <w:t>3</w:t>
              </w:r>
              <w:bookmarkStart w:id="115" w:name="_GoBack"/>
              <w:bookmarkEnd w:id="115"/>
              <w:r w:rsidRPr="00573889">
                <w:rPr>
                  <w:rFonts w:ascii="Times New Roman" w:hAnsi="Times New Roman" w:cs="Times New Roman"/>
                  <w:sz w:val="20"/>
                  <w:szCs w:val="20"/>
                </w:rPr>
                <w:t>0.</w:t>
              </w:r>
            </w:ins>
          </w:p>
          <w:p w:rsidR="00FC307F" w:rsidRPr="003F035B" w:rsidRDefault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</w:tr>
      <w:tr w:rsidR="00FC307F" w:rsidRPr="008A2E61" w:rsidTr="003F035B">
        <w:trPr>
          <w:trHeight w:val="1607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307F" w:rsidRDefault="005864A1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C00</w:t>
            </w:r>
            <w:ins w:id="116" w:author="Author">
              <w:r w:rsidR="006D426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5</w:t>
              </w:r>
            </w:ins>
            <w:del w:id="117" w:author="Author">
              <w:r w:rsidR="00D45F7F" w:rsidRPr="003F035B" w:rsidDel="006D426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delText>8</w:delText>
              </w:r>
            </w:del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0</w:t>
            </w:r>
          </w:p>
          <w:p w:rsidR="00850090" w:rsidRPr="003F035B" w:rsidRDefault="00850090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(A6)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307F" w:rsidRPr="003F035B" w:rsidRDefault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Currency </w:t>
            </w:r>
          </w:p>
        </w:tc>
        <w:tc>
          <w:tcPr>
            <w:tcW w:w="37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4BA2" w:rsidRDefault="00154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Identify whether the currency of the asset category is </w:t>
            </w:r>
            <w:r w:rsidRPr="00D350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the </w:t>
            </w:r>
            <w:ins w:id="118" w:author="Author">
              <w:del w:id="119" w:author="Author">
                <w:r w:rsidR="007E4F0B" w:rsidDel="00E90F32">
                  <w:rPr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  <w:lang w:val="en-US" w:eastAsia="pt-PT"/>
                  </w:rPr>
                  <w:delText xml:space="preserve">Solvency II </w:delText>
                </w:r>
              </w:del>
            </w:ins>
            <w:r w:rsidRPr="00D350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reporting currency</w:t>
            </w: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or </w:t>
            </w:r>
            <w:r w:rsidRPr="00D350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a </w:t>
            </w: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foreign currency. All other currencies </w:t>
            </w:r>
            <w:r w:rsidRPr="00D350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than the </w:t>
            </w:r>
            <w:ins w:id="120" w:author="Author">
              <w:del w:id="121" w:author="Author">
                <w:r w:rsidR="007E4F0B" w:rsidDel="00E90F32">
                  <w:rPr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  <w:lang w:val="en-US" w:eastAsia="pt-PT"/>
                  </w:rPr>
                  <w:delText xml:space="preserve">Solvency II </w:delText>
                </w:r>
              </w:del>
            </w:ins>
            <w:r w:rsidRPr="00D350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reporting currency </w:t>
            </w: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are referred to as foreign currencies. One of the options in the following closed list shall be used:</w:t>
            </w: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br/>
              <w:t>1</w:t>
            </w:r>
            <w:r w:rsidRPr="00D350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Reporting currency</w:t>
            </w: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br/>
              <w:t>2</w:t>
            </w:r>
            <w:r w:rsidRPr="00D350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 </w:t>
            </w: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Foreign currency</w:t>
            </w:r>
          </w:p>
          <w:p w:rsidR="00FC307F" w:rsidRPr="003F035B" w:rsidRDefault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</w:tr>
      <w:tr w:rsidR="00FC307F" w:rsidRPr="008A2E61" w:rsidTr="005B0493">
        <w:trPr>
          <w:trHeight w:val="102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07F" w:rsidRDefault="005864A1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C00</w:t>
            </w:r>
            <w:ins w:id="122" w:author="Author">
              <w:r w:rsidR="006D426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pt-PT" w:eastAsia="pt-PT"/>
                </w:rPr>
                <w:t>6</w:t>
              </w:r>
            </w:ins>
            <w:del w:id="123" w:author="Author">
              <w:r w:rsidR="00D45F7F" w:rsidRPr="003F035B" w:rsidDel="006D426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pt-PT" w:eastAsia="pt-PT"/>
                </w:rPr>
                <w:delText>9</w:delText>
              </w:r>
            </w:del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0</w:t>
            </w:r>
          </w:p>
          <w:p w:rsidR="00850090" w:rsidRPr="003F035B" w:rsidRDefault="00850090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(A7)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07F" w:rsidRPr="003F035B" w:rsidRDefault="00FC307F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Total amount</w:t>
            </w:r>
          </w:p>
        </w:tc>
        <w:tc>
          <w:tcPr>
            <w:tcW w:w="3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CBF" w:rsidRDefault="00FC307F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Total amount invested by asset category, </w:t>
            </w:r>
            <w:r w:rsidR="00C96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country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and currency through </w:t>
            </w:r>
            <w:r w:rsidR="00ED08A2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collective investment </w:t>
            </w:r>
            <w:r w:rsidR="008233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undertakings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. </w:t>
            </w:r>
          </w:p>
          <w:p w:rsidR="00850090" w:rsidRPr="003F035B" w:rsidRDefault="00850090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  <w:p w:rsidR="00FC307F" w:rsidRDefault="00FC307F" w:rsidP="00424CBF">
            <w:pPr>
              <w:spacing w:after="0" w:line="240" w:lineRule="auto"/>
              <w:rPr>
                <w:ins w:id="124" w:author="Author"/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For liabilities</w:t>
            </w:r>
            <w:ins w:id="125" w:author="Author">
              <w:del w:id="126" w:author="Author">
                <w:r w:rsidR="007E4F0B" w:rsidDel="00F27F68">
                  <w:rPr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  <w:lang w:val="en-US" w:eastAsia="pt-PT"/>
                  </w:rPr>
                  <w:delText xml:space="preserve">, excluding </w:delText>
                </w:r>
                <w:r w:rsidR="007E4F0B" w:rsidDel="00F27F68">
                  <w:rPr>
                    <w:rFonts w:ascii="Times New Roman" w:hAnsi="Times New Roman" w:cs="Times New Roman"/>
                    <w:sz w:val="20"/>
                    <w:szCs w:val="20"/>
                  </w:rPr>
                  <w:delText>the case of derivatives that are a liability of the undertaking,</w:delText>
                </w:r>
              </w:del>
            </w:ins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a </w:t>
            </w:r>
            <w:r w:rsidR="00424CBF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positive 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amount shall be reported.</w:t>
            </w:r>
          </w:p>
          <w:p w:rsidR="00F27F68" w:rsidDel="00B0175A" w:rsidRDefault="00F27F68" w:rsidP="00424CBF">
            <w:pPr>
              <w:spacing w:after="0" w:line="240" w:lineRule="auto"/>
              <w:rPr>
                <w:ins w:id="127" w:author="Author"/>
                <w:del w:id="128" w:author="Author"/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  <w:p w:rsidR="00F27F68" w:rsidRPr="003B4A6B" w:rsidRDefault="00F27F68" w:rsidP="00424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  <w:rPrChange w:id="129" w:author="Author">
                  <w:rPr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  <w:lang w:val="en-US" w:eastAsia="pt-PT"/>
                  </w:rPr>
                </w:rPrChange>
              </w:rPr>
            </w:pPr>
            <w:ins w:id="130" w:author="Author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 xml:space="preserve">For derivatives the Total amount can be positive </w:t>
              </w:r>
              <w:r w:rsidR="00E44FE2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 xml:space="preserve">(if an asset) </w:t>
              </w:r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or negative</w:t>
              </w:r>
              <w:r w:rsidR="00E44FE2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 xml:space="preserve"> (if a liability)</w:t>
              </w:r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.</w:t>
              </w:r>
            </w:ins>
          </w:p>
        </w:tc>
      </w:tr>
    </w:tbl>
    <w:p w:rsidR="008534DC" w:rsidRPr="003F035B" w:rsidRDefault="008534DC">
      <w:pPr>
        <w:rPr>
          <w:rFonts w:ascii="Times New Roman" w:hAnsi="Times New Roman" w:cs="Times New Roman"/>
          <w:sz w:val="20"/>
          <w:szCs w:val="20"/>
        </w:rPr>
      </w:pPr>
    </w:p>
    <w:sectPr w:rsidR="008534DC" w:rsidRPr="003F035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76C" w:rsidRDefault="002C676C" w:rsidP="002C676C">
      <w:pPr>
        <w:spacing w:after="0" w:line="240" w:lineRule="auto"/>
      </w:pPr>
      <w:r>
        <w:separator/>
      </w:r>
    </w:p>
  </w:endnote>
  <w:endnote w:type="continuationSeparator" w:id="0">
    <w:p w:rsidR="002C676C" w:rsidRDefault="002C676C" w:rsidP="002C6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76C" w:rsidRDefault="002C676C" w:rsidP="002C676C">
      <w:pPr>
        <w:spacing w:after="0" w:line="240" w:lineRule="auto"/>
      </w:pPr>
      <w:r>
        <w:separator/>
      </w:r>
    </w:p>
  </w:footnote>
  <w:footnote w:type="continuationSeparator" w:id="0">
    <w:p w:rsidR="002C676C" w:rsidRDefault="002C676C" w:rsidP="002C67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90AE0"/>
    <w:multiLevelType w:val="hybridMultilevel"/>
    <w:tmpl w:val="BDFAA816"/>
    <w:lvl w:ilvl="0" w:tplc="A506637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A86814"/>
    <w:multiLevelType w:val="hybridMultilevel"/>
    <w:tmpl w:val="F0C2F5AC"/>
    <w:lvl w:ilvl="0" w:tplc="CB90FDE2">
      <w:start w:val="1"/>
      <w:numFmt w:val="lowerLetter"/>
      <w:lvlText w:val="%1."/>
      <w:lvlJc w:val="left"/>
      <w:pPr>
        <w:tabs>
          <w:tab w:val="num" w:pos="1833"/>
        </w:tabs>
        <w:ind w:left="1833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183E5862">
      <w:start w:val="1"/>
      <w:numFmt w:val="lowerLetter"/>
      <w:lvlText w:val="%4)"/>
      <w:lvlJc w:val="left"/>
      <w:pPr>
        <w:ind w:left="2880" w:hanging="36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BC6999"/>
    <w:multiLevelType w:val="hybridMultilevel"/>
    <w:tmpl w:val="FA3ED676"/>
    <w:lvl w:ilvl="0" w:tplc="A506637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46102A"/>
    <w:multiLevelType w:val="hybridMultilevel"/>
    <w:tmpl w:val="FBA8E7C0"/>
    <w:lvl w:ilvl="0" w:tplc="F2428DD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oNotDisplayPageBoundaries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C307F"/>
    <w:rsid w:val="000938D8"/>
    <w:rsid w:val="000E2C43"/>
    <w:rsid w:val="00154BA2"/>
    <w:rsid w:val="00165E37"/>
    <w:rsid w:val="001D7A8B"/>
    <w:rsid w:val="00235C09"/>
    <w:rsid w:val="002401ED"/>
    <w:rsid w:val="002C676C"/>
    <w:rsid w:val="00343B8B"/>
    <w:rsid w:val="003634CA"/>
    <w:rsid w:val="003B4A6B"/>
    <w:rsid w:val="003D5B75"/>
    <w:rsid w:val="003F035B"/>
    <w:rsid w:val="00405DB2"/>
    <w:rsid w:val="00424CBF"/>
    <w:rsid w:val="004356C8"/>
    <w:rsid w:val="0046496C"/>
    <w:rsid w:val="004A7168"/>
    <w:rsid w:val="004D22EF"/>
    <w:rsid w:val="004E7E27"/>
    <w:rsid w:val="004F4C58"/>
    <w:rsid w:val="00552CBE"/>
    <w:rsid w:val="00573889"/>
    <w:rsid w:val="005864A1"/>
    <w:rsid w:val="005B0493"/>
    <w:rsid w:val="005D06B0"/>
    <w:rsid w:val="0061011A"/>
    <w:rsid w:val="00622B19"/>
    <w:rsid w:val="006245EA"/>
    <w:rsid w:val="00630F62"/>
    <w:rsid w:val="00642C84"/>
    <w:rsid w:val="006677C7"/>
    <w:rsid w:val="00677C0E"/>
    <w:rsid w:val="006D4269"/>
    <w:rsid w:val="006D5C47"/>
    <w:rsid w:val="006D62FC"/>
    <w:rsid w:val="006E3046"/>
    <w:rsid w:val="007143D2"/>
    <w:rsid w:val="007321E3"/>
    <w:rsid w:val="007620FE"/>
    <w:rsid w:val="007869D5"/>
    <w:rsid w:val="007A1088"/>
    <w:rsid w:val="007E3B5D"/>
    <w:rsid w:val="007E4F0B"/>
    <w:rsid w:val="007F54FA"/>
    <w:rsid w:val="0082333E"/>
    <w:rsid w:val="00842239"/>
    <w:rsid w:val="00850090"/>
    <w:rsid w:val="008534DC"/>
    <w:rsid w:val="0085445A"/>
    <w:rsid w:val="00883AE2"/>
    <w:rsid w:val="00893F85"/>
    <w:rsid w:val="008A2E61"/>
    <w:rsid w:val="008A3427"/>
    <w:rsid w:val="008B0E67"/>
    <w:rsid w:val="0093258C"/>
    <w:rsid w:val="00937145"/>
    <w:rsid w:val="0094172F"/>
    <w:rsid w:val="009B0173"/>
    <w:rsid w:val="00A006AE"/>
    <w:rsid w:val="00A00792"/>
    <w:rsid w:val="00A13B5C"/>
    <w:rsid w:val="00A32419"/>
    <w:rsid w:val="00A70A2A"/>
    <w:rsid w:val="00A72373"/>
    <w:rsid w:val="00A756EB"/>
    <w:rsid w:val="00AA23C0"/>
    <w:rsid w:val="00AE5C0A"/>
    <w:rsid w:val="00B0175A"/>
    <w:rsid w:val="00B01E63"/>
    <w:rsid w:val="00B2093F"/>
    <w:rsid w:val="00B2582F"/>
    <w:rsid w:val="00B374C2"/>
    <w:rsid w:val="00C82C82"/>
    <w:rsid w:val="00C96390"/>
    <w:rsid w:val="00CA1C89"/>
    <w:rsid w:val="00CB5CB0"/>
    <w:rsid w:val="00CD1649"/>
    <w:rsid w:val="00CD54B9"/>
    <w:rsid w:val="00D17CBB"/>
    <w:rsid w:val="00D31E9D"/>
    <w:rsid w:val="00D45F7F"/>
    <w:rsid w:val="00D90B5C"/>
    <w:rsid w:val="00D9166B"/>
    <w:rsid w:val="00D95063"/>
    <w:rsid w:val="00DA21CC"/>
    <w:rsid w:val="00DA4585"/>
    <w:rsid w:val="00DB5F7C"/>
    <w:rsid w:val="00E03021"/>
    <w:rsid w:val="00E33402"/>
    <w:rsid w:val="00E44FE2"/>
    <w:rsid w:val="00E46638"/>
    <w:rsid w:val="00E644F1"/>
    <w:rsid w:val="00E71CA2"/>
    <w:rsid w:val="00E87BC6"/>
    <w:rsid w:val="00E90F32"/>
    <w:rsid w:val="00E94284"/>
    <w:rsid w:val="00EB15A6"/>
    <w:rsid w:val="00ED08A2"/>
    <w:rsid w:val="00ED34AB"/>
    <w:rsid w:val="00F27F68"/>
    <w:rsid w:val="00F619F2"/>
    <w:rsid w:val="00F77033"/>
    <w:rsid w:val="00F92780"/>
    <w:rsid w:val="00FC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644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44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44F1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44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44F1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4F1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B2093F"/>
    <w:pPr>
      <w:ind w:left="720"/>
      <w:contextualSpacing/>
    </w:pPr>
  </w:style>
  <w:style w:type="paragraph" w:styleId="Revision">
    <w:name w:val="Revision"/>
    <w:hidden/>
    <w:uiPriority w:val="99"/>
    <w:semiHidden/>
    <w:rsid w:val="009B0173"/>
    <w:pPr>
      <w:spacing w:after="0" w:line="240" w:lineRule="auto"/>
    </w:pPr>
    <w:rPr>
      <w:lang w:val="en-GB"/>
    </w:rPr>
  </w:style>
  <w:style w:type="paragraph" w:styleId="Header">
    <w:name w:val="header"/>
    <w:basedOn w:val="Normal"/>
    <w:link w:val="HeaderChar"/>
    <w:uiPriority w:val="99"/>
    <w:unhideWhenUsed/>
    <w:rsid w:val="002C67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676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C67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676C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644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44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44F1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44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44F1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4F1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B2093F"/>
    <w:pPr>
      <w:ind w:left="720"/>
      <w:contextualSpacing/>
    </w:pPr>
  </w:style>
  <w:style w:type="paragraph" w:styleId="Revision">
    <w:name w:val="Revision"/>
    <w:hidden/>
    <w:uiPriority w:val="99"/>
    <w:semiHidden/>
    <w:rsid w:val="009B0173"/>
    <w:pPr>
      <w:spacing w:after="0" w:line="240" w:lineRule="auto"/>
    </w:pPr>
    <w:rPr>
      <w:lang w:val="en-GB"/>
    </w:rPr>
  </w:style>
  <w:style w:type="paragraph" w:styleId="Header">
    <w:name w:val="header"/>
    <w:basedOn w:val="Normal"/>
    <w:link w:val="HeaderChar"/>
    <w:uiPriority w:val="99"/>
    <w:unhideWhenUsed/>
    <w:rsid w:val="002C67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676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C67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676C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2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Nº de Registo]]></VALUE>
      <XPATH><![CDATA[/CARD/cardKeyToString]]></XPATH>
    </FIELD>
    <FIELD label="Código de barras do Nº de Registo" dtype="barcode" barcodetype="code39">
      <TAG><![CDATA[#NOV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cardKeyToString]]></XPATH>
    </FIELD>
    <FIELD label="Assunto">
      <TAG><![CDATA[#NOVOREGISTO:ASSUNTO#]]></TAG>
      <VALUE><![CDATA[Assunto]]></VALUE>
      <XPATH><![CDATA[/CARD/GENERAL_DATA/SUBJECT]]></XPATH>
    </FIELD>
    <FIELD label="Observações">
      <TAG><![CDATA[#NOVOREGISTO:OBSERVACOES#]]></TAG>
      <VALUE><![CDATA[Observações]]></VALUE>
      <XPATH><![CDATA[/CARD/GENERAL_DATA/COMMENTS]]></XPATH>
    </FIELD>
    <FIELD label="Data" dtype="D">
      <TAG><![CDATA[#NOVOREGISTO:DATA#]]></TAG>
      <VALUE><![CDATA[Data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Descrição]]></VALUE>
        <XPATH><![CDATA[/CARD/CLASSIFICATIONS/CLASSIFICATION[1]/DESCRIPTION]]></XPATH>
      </FIELD>
      <FIELD label="Código">
        <TAG><![CDATA[#NOVOREGISTO:CLASSIFICACAO:CODIGO#]]></TAG>
        <VALUE><![CDATA[Código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Código]]></VALUE>
        <XPATH><![CDATA[/CARD/PROCESSES/PROCESS[1]/PROCESS_CODE]]></XPATH>
      </FIELD>
      <FIELD label="Assunto">
        <TAG><![CDATA[#NOVOREGISTO:PROCESSO:ASSUNTO#]]></TAG>
        <VALUE><![CDATA[Assunto]]></VALUE>
        <XPATH><![CDATA[/CARD/PROCESSES/PROCESS[1]/SUBJECT]]></XPATH>
      </FIELD>
    </NODE>
    <NODE label="Entidade" type="CardEntity">
      <FIELD label="Nome">
        <TAG><![CDATA[#NOVOREGISTO:ENTIDADE:NOME#]]></TAG>
        <VALUE><![CDATA[Nome]]></VALUE>
        <XPATH><![CDATA[/CARD/ENTITIES/ENTITY[TYPE='P']/NAME]]></XPATH>
      </FIELD>
      <FIELD label="Organização">
        <TAG><![CDATA[#NOVOREGISTO:ENTIDADE:ORGANIZAÇÃO#]]></TAG>
        <VALUE><![CDATA[Organização]]></VALUE>
        <XPATH><![CDATA[/CARD/ENTITIES/ENTITY[TYPE='P']/ORGANIZATION]]></XPATH>
      </FIELD>
      <FIELD label="Email">
        <TAG><![CDATA[#NOVOREGISTO:ENTIDADE:EMAIL#]]></TAG>
        <VALUE><![CDATA[Email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Page" source-type="EntityFields">
        <TAG><![CDATA[#NOVOREGISTO:ENTIDADE:HomePage#]]></TAG>
        <VALUE><![CDATA[#NOVOREGISTO:ENTIDADE:HomePage#]]></VALUE>
        <XPATH><![CDATA[/CARD/ENTITIES/ENTITY[TYPE='P']/PROPERTIES/PROPERTY[NAME='Home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Código]]></VALUE>
        <XPATH><![CDATA[/CARD/DISTRIBUTIONS/DISTRIBUTION[1]/KEY]]></XPATH>
      </FIELD>
      <FIELD label="Assunto">
        <TAG><![CDATA[#NOVOREGISTO:DISTRIBUICAO:ASSUNTO#]]></TAG>
        <VALUE><![CDATA[Assunto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Referência]]></VALUE>
        <XPATH><![CDATA[/REGISTERDOCUMENT/CARD/DOCUMENTS/DOCUMENT/REFERENCE]]></XPATH>
      </FIELD>
      <FIELD label="Tipo de Documento" source-type="registerdocument">
        <TAG><![CDATA[#NOVOREGISTO:DOCUMENTO:TIPO#]]></TAG>
        <VALUE><![CDATA[Tipo de Documento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Data na Origem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NAME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NAME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NAME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NAME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NAME='Custom_list']/VALUE]]></XPATH>
      </FIELD>
      <FIELD type="AdditionalFields" label="Nome_remetente" source-type="AdditionalFields">
        <TAG><![CDATA[#NOVOREGISTO:CA:Nome_remetente#]]></TAG>
        <VALUE><![CDATA[#NOVOREGISTO:CA:Nome_remetente#]]></VALUE>
        <XPATH><![CDATA[/CARD/FIELDS/FIELD[NAME='Nome_remetente']/VALUE]]></XPATH>
      </FIELD>
      <FIELD type="AdditionalFields" label="Destino_ISP" source-type="AdditionalFields">
        <TAG><![CDATA[#NOVOREGISTO:CA:Destino_ISP#]]></TAG>
        <VALUE><![CDATA[#NOVOREGISTO:CA:Destino_ISP#]]></VALUE>
        <XPATH><![CDATA[/CARD/FIELDS/FIELD[NAME='Destino_ISP']/VALUE]]></XPATH>
      </FIELD>
      <FIELD type="AdditionalFields" label="CC_ISP" source-type="AdditionalFields">
        <TAG><![CDATA[#NOVOREGISTO:CA:CC_ISP#]]></TAG>
        <VALUE><![CDATA[#NOVOREGISTO:CA:CC_ISP#]]></VALUE>
        <XPATH><![CDATA[/CARD/FIELDS/FIELD[NAME='CC_ISP']/VALUE]]></XPATH>
      </FIELD>
      <FIELD type="AdditionalFields" label="N_Serie" source-type="AdditionalFields">
        <TAG><![CDATA[#NOVOREGISTO:CA:N_Serie#]]></TAG>
        <VALUE><![CDATA[#NOVOREGISTO:CA:N_Serie#]]></VALUE>
        <XPATH><![CDATA[/CARD/FIELDS/FIELD[NAME='N_Serie']/VALUE]]></XPATH>
      </FIELD>
      <FIELD type="AdditionalFields" label="Pasta_arquivo" source-type="AdditionalFields">
        <TAG><![CDATA[#NOVOREGISTO:CA:Pasta_arquivo#]]></TAG>
        <VALUE><![CDATA[#NOVOREGISTO:CA:Pasta_arquivo#]]></VALUE>
        <XPATH><![CDATA[/CARD/FIELDS/FIELD[NAME='Pasta_arquivo']/VALUE]]></XPATH>
      </FIELD>
      <FIELD type="AdditionalFields" label="N_factura" source-type="AdditionalFields">
        <TAG><![CDATA[#NOVOREGISTO:CA:N_factura#]]></TAG>
        <VALUE><![CDATA[#NOVOREGISTO:CA:N_factura#]]></VALUE>
        <XPATH><![CDATA[/CARD/FIELDS/FIELD[NAME='N_factura']/VALUE]]></XPATH>
      </FIELD>
      <FIELD type="AdditionalFields" label="Data_emissao" source-type="AdditionalFields">
        <TAG><![CDATA[#NOVOREGISTO:CA:Data_emissao#]]></TAG>
        <VALUE><![CDATA[#NOVOREGISTO:CA:Data_emissao#]]></VALUE>
        <XPATH><![CDATA[/CARD/FIELDS/FIELD[NAME='Data_emissao']/VALUE]]></XPATH>
      </FIELD>
      <FIELD type="AdditionalFields" label="Nome_fornecedor" source-type="AdditionalFields">
        <TAG><![CDATA[#NOVOREGISTO:CA:Nome_fornecedor#]]></TAG>
        <VALUE><![CDATA[#NOVOREGISTO:CA:Nome_fornecedor#]]></VALUE>
        <XPATH><![CDATA[/CARD/FIELDS/FIELD[NAME='Nome_fornecedor']/VALUE]]></XPATH>
      </FIELD>
      <FIELD type="AdditionalFields" label="Valor_total" source-type="AdditionalFields">
        <TAG><![CDATA[#NOVOREGISTO:CA:Valor_total#]]></TAG>
        <VALUE><![CDATA[#NOVOREGISTO:CA:Valor_total#]]></VALUE>
        <XPATH><![CDATA[/CARD/FIELDS/FIELD[NAME='Valor_total']/VALUE]]></XPATH>
      </FIELD>
      <FIELD type="AdditionalFields" label="Entidade_destin" source-type="AdditionalFields">
        <TAG><![CDATA[#NOVOREGISTO:CA:Entidade_destin#]]></TAG>
        <VALUE><![CDATA[#NOVOREGISTO:CA:Entidade_destin#]]></VALUE>
        <XPATH><![CDATA[/CARD/FIELDS/FIELD[NAME='Entidade_destin']/VALUE]]></XPATH>
      </FIELD>
      <FIELD type="AdditionalFields" label="Origem_ISP" source-type="AdditionalFields">
        <TAG><![CDATA[#NOVOREGISTO:CA:Origem_ISP#]]></TAG>
        <VALUE><![CDATA[#NOVOREGISTO:CA:Origem_ISP#]]></VALUE>
        <XPATH><![CDATA[/CARD/FIELDS/FIELD[NAME='Origem_ISP']/VALUE]]></XPATH>
      </FIELD>
      <FIELD type="AdditionalFields" label="Tipo_prodservic" source-type="AdditionalFields">
        <TAG><![CDATA[#NOVOREGISTO:CA:Tipo_prodservic#]]></TAG>
        <VALUE><![CDATA[#NOVOREGISTO:CA:Tipo_prodservic#]]></VALUE>
        <XPATH><![CDATA[/CARD/FIELDS/FIELD[NAME='Tipo_prodservic']/VALUE]]></XPATH>
      </FIELD>
      <FIELD type="AdditionalFields" label="Nome_orgaocomun" source-type="AdditionalFields">
        <TAG><![CDATA[#NOVOREGISTO:CA:Nome_orgaocomun#]]></TAG>
        <VALUE><![CDATA[#NOVOREGISTO:CA:Nome_orgaocomun#]]></VALUE>
        <XPATH><![CDATA[/CARD/FIELDS/FIELD[NAME='Nome_orgaocomun']/VALUE]]></XPATH>
      </FIELD>
      <FIELD type="AdditionalFields" label="Tipo_Notinf" source-type="AdditionalFields">
        <TAG><![CDATA[#NOVOREGISTO:CA:Tipo_Notinf#]]></TAG>
        <VALUE><![CDATA[#NOVOREGISTO:CA:Tipo_Notinf#]]></VALUE>
        <XPATH><![CDATA[/CARD/FIELDS/FIELD[NAME='Tipo_Notinf']/VALUE]]></XPATH>
      </FIELD>
      <FIELD type="AdditionalFields" label="Data_conf" source-type="AdditionalFields">
        <TAG><![CDATA[#NOVOREGISTO:CA:Data_conf#]]></TAG>
        <VALUE><![CDATA[#NOVOREGISTO:CA:Data_conf#]]></VALUE>
        <XPATH><![CDATA[/CARD/FIELDS/FIELD[NAME='Data_conf']/VALUE]]></XPATH>
      </FIELD>
      <FIELD type="AdditionalFields" label="Local_conf" source-type="AdditionalFields">
        <TAG><![CDATA[#NOVOREGISTO:CA:Local_conf#]]></TAG>
        <VALUE><![CDATA[#NOVOREGISTO:CA:Local_conf#]]></VALUE>
        <XPATH><![CDATA[/CARD/FIELDS/FIELD[NAME='Local_conf']/VALUE]]></XPATH>
      </FIELD>
      <FIELD type="AdditionalFields" label="Tipo_evento" source-type="AdditionalFields">
        <TAG><![CDATA[#NOVOREGISTO:CA:Tipo_evento#]]></TAG>
        <VALUE><![CDATA[#NOVOREGISTO:CA:Tipo_evento#]]></VALUE>
        <XPATH><![CDATA[/CARD/FIELDS/FIELD[NAME='Tipo_evento']/VALUE]]></XPATH>
      </FIELD>
      <FIELD type="AdditionalFields" label="Local_evento" source-type="AdditionalFields">
        <TAG><![CDATA[#NOVOREGISTO:CA:Local_evento#]]></TAG>
        <VALUE><![CDATA[#NOVOREGISTO:CA:Local_evento#]]></VALUE>
        <XPATH><![CDATA[/CARD/FIELDS/FIELD[NAME='Local_evento']/VALUE]]></XPATH>
      </FIELD>
      <FIELD type="AdditionalFields" label="Data_aberevento" source-type="AdditionalFields">
        <TAG><![CDATA[#NOVOREGISTO:CA:Data_aberevento#]]></TAG>
        <VALUE><![CDATA[#NOVOREGISTO:CA:Data_aberevento#]]></VALUE>
        <XPATH><![CDATA[/CARD/FIELDS/FIELD[NAME='Data_aberevento']/VALUE]]></XPATH>
      </FIELD>
      <FIELD type="AdditionalFields" label="Data_fimevento" source-type="AdditionalFields">
        <TAG><![CDATA[#NOVOREGISTO:CA:Data_fimevento#]]></TAG>
        <VALUE><![CDATA[#NOVOREGISTO:CA:Data_fimevento#]]></VALUE>
        <XPATH><![CDATA[/CARD/FIELDS/FIELD[NAME='Data_fimevento']/VALUE]]></XPATH>
      </FIELD>
      <FIELD type="AdditionalFields" label="tipo_fluxo" source-type="AdditionalFields">
        <TAG><![CDATA[#NOVOREGISTO:CA:tipo_fluxo#]]></TAG>
        <VALUE><![CDATA[#NOVOREGISTO:CA:tipo_fluxo#]]></VALUE>
        <XPATH><![CDATA[/CARD/FIELDS/FIELD[NAME='tipo_fluxo']/VALUE]]></XPATH>
      </FIELD>
      <FIELD type="AdditionalFields" label="Referencia_ISP" source-type="AdditionalFields">
        <TAG><![CDATA[#NOVOREGISTO:CA:Referencia_ISP#]]></TAG>
        <VALUE><![CDATA[#NOVOREGISTO:CA:Referencia_ISP#]]></VALUE>
        <XPATH><![CDATA[/CARD/FIELDS/FIELD[NAME='Referencia_ISP']/VALUE]]></XPATH>
      </FIELD>
      <FIELD type="AdditionalFields" label="PID" source-type="AdditionalFields">
        <TAG><![CDATA[#NOVOREGISTO:CA:PID#]]></TAG>
        <VALUE><![CDATA[#NOVOREGISTO:CA:PID#]]></VALUE>
        <XPATH><![CDATA[/CARD/FIELDS/FIELD[NAME='PID']/VALUE]]></XPATH>
      </FIELD>
      <FIELD type="AdditionalFields" label="Tipo_documento" source-type="AdditionalFields">
        <TAG><![CDATA[#NOVOREGISTO:CA:Tipo_documento#]]></TAG>
        <VALUE><![CDATA[#NOVOREGISTO:CA:Tipo_documento#]]></VALUE>
        <XPATH><![CDATA[/CARD/FIELDS/FIELD[NAME='Tipo_documento']/VALUE]]></XPATH>
      </FIELD>
      <FIELD type="AdditionalFields" label="DIGITALIZ_POR" source-type="AdditionalFields">
        <TAG><![CDATA[#NOVOREGISTO:CA:DIGITALIZ_POR#]]></TAG>
        <VALUE><![CDATA[#NOVOREGISTO:CA:DIGITALIZ_POR#]]></VALUE>
        <XPATH><![CDATA[/CARD/FIELDS/FIELD[NAME='DIGITALIZ_POR']/VALUE]]></XPATH>
      </FIELD>
      <FIELD type="AdditionalFields" label="VALIDADO_POR" source-type="AdditionalFields">
        <TAG><![CDATA[#NOVOREGISTO:CA:VALIDADO_POR#]]></TAG>
        <VALUE><![CDATA[#NOVOREGISTO:CA:VALIDADO_POR#]]></VALUE>
        <XPATH><![CDATA[/CARD/FIELDS/FIELD[NAME='VALIDADO_POR']/VALUE]]></XPATH>
      </FIELD>
      <FIELD type="AdditionalFields" label="DATA_DIGITALIZ" source-type="AdditionalFields">
        <TAG><![CDATA[#NOVOREGISTO:CA:DATA_DIGITALIZ#]]></TAG>
        <VALUE><![CDATA[#NOVOREGISTO:CA:DATA_DIGITALIZ#]]></VALUE>
        <XPATH><![CDATA[/CARD/FIELDS/FIELD[NAME='DATA_DIGITALIZ']/VALUE]]></XPATH>
      </FIELD>
      <FIELD type="AdditionalFields" label="DATA_VALIDACAO" source-type="AdditionalFields">
        <TAG><![CDATA[#NOVOREGISTO:CA:DATA_VALIDACAO#]]></TAG>
        <VALUE><![CDATA[#NOVOREGISTO:CA:DATA_VALIDACAO#]]></VALUE>
        <XPATH><![CDATA[/CARD/FIELDS/FIELD[NAME='DATA_VALIDACAO']/VALUE]]></XPATH>
      </FIELD>
      <FIELD type="AdditionalFields" label="Documento_DCC" source-type="AdditionalFields">
        <TAG><![CDATA[#NOVOREGISTO:CA:Documento_DCC#]]></TAG>
        <VALUE><![CDATA[#NOVOREGISTO:CA:Documento_DCC#]]></VALUE>
        <XPATH><![CDATA[/CARD/FIELDS/FIELD[NAME='Documento_DCC']/VALUE]]></XPATH>
      </FIELD>
      <FIELD type="AdditionalFields" label="Ent_Processos" source-type="AdditionalFields">
        <TAG><![CDATA[#NOVOREGISTO:CA:Ent_Processos#]]></TAG>
        <VALUE><![CDATA[#NOVOREGISTO:CA:Ent_Processos#]]></VALUE>
        <XPATH><![CDATA[/CARD/FIELDS/FIELD[NAME='Ent_Processos']/VALUE]]></XPATH>
      </FIELD>
      <FIELD type="AdditionalFields" label="Nome_entidade" source-type="AdditionalFields">
        <TAG><![CDATA[#NOVOREGISTO:CA:Nome_entidade#]]></TAG>
        <VALUE><![CDATA[#NOVOREGISTO:CA:Nome_entidade#]]></VALUE>
        <XPATH><![CDATA[/CARD/FIELDS/FIELD[NAME='Nome_entidade']/VALUE]]></XPATH>
      </FIELD>
      <FIELD type="AdditionalFields" label="Data_pedido" source-type="AdditionalFields">
        <TAG><![CDATA[#NOVOREGISTO:CA:Data_pedido#]]></TAG>
        <VALUE><![CDATA[#NOVOREGISTO:CA:Data_pedido#]]></VALUE>
        <XPATH><![CDATA[/CARD/FIELDS/FIELD[NAME='Data_pedido']/VALUE]]></XPATH>
      </FIELD>
      <FIELD type="AdditionalFields" label="Tipo_distrib" source-type="AdditionalFields">
        <TAG><![CDATA[#NOVOREGISTO:CA:Tipo_distrib#]]></TAG>
        <VALUE><![CDATA[#NOVOREGISTO:CA:Tipo_distrib#]]></VALUE>
        <XPATH><![CDATA[/CARD/FIELDS/FIELD[NAME='Tipo_distrib']/VALUE]]></XPATH>
      </FIELD>
      <FIELD type="AdditionalFields" label="Tipo_destinatar" source-type="AdditionalFields">
        <TAG><![CDATA[#NOVOREGISTO:CA:Tipo_destinatar#]]></TAG>
        <VALUE><![CDATA[#NOVOREGISTO:CA:Tipo_destinatar#]]></VALUE>
        <XPATH><![CDATA[/CARD/FIELDS/FIELD[NAME='Tipo_destinatar']/VALUE]]></XPATH>
      </FIELD>
      <FIELD type="AdditionalFields" label="N_doc_distrib" source-type="AdditionalFields">
        <TAG><![CDATA[#NOVOREGISTO:CA:N_doc_distrib#]]></TAG>
        <VALUE><![CDATA[#NOVOREGISTO:CA:N_doc_distrib#]]></VALUE>
        <XPATH><![CDATA[/CARD/FIELDS/FIELD[NAME='N_doc_distrib']/VALUE]]></XPATH>
      </FIELD>
      <FIELD type="AdditionalFields" label="Data_distrib" source-type="AdditionalFields">
        <TAG><![CDATA[#NOVOREGISTO:CA:Data_distrib#]]></TAG>
        <VALUE><![CDATA[#NOVOREGISTO:CA:Data_distrib#]]></VALUE>
        <XPATH><![CDATA[/CARD/FIELDS/FIELD[NAME='Data_distrib']/VALUE]]></XPATH>
      </FIELD>
      <FIELD type="AdditionalFields" label="Morada_remetent" source-type="AdditionalFields">
        <TAG><![CDATA[#NOVOREGISTO:CA:Morada_remetent#]]></TAG>
        <VALUE><![CDATA[#NOVOREGISTO:CA:Morada_remetent#]]></VALUE>
        <XPATH><![CDATA[/CARD/FIELDS/FIELD[NAME='Morada_remetent']/VALUE]]></XPATH>
      </FIELD>
      <FIELD type="AdditionalFields" label="Codigo_Postal_3" source-type="AdditionalFields">
        <TAG><![CDATA[#NOVOREGISTO:CA:Codigo_Postal_3#]]></TAG>
        <VALUE><![CDATA[#NOVOREGISTO:CA:Codigo_Postal_3#]]></VALUE>
        <XPATH><![CDATA[/CARD/FIELDS/FIELD[NAME='Codigo_Postal_3']/VALUE]]></XPATH>
      </FIELD>
      <FIELD type="AdditionalFields" label="Codigo_Postal_4" source-type="AdditionalFields">
        <TAG><![CDATA[#NOVOREGISTO:CA:Codigo_Postal_4#]]></TAG>
        <VALUE><![CDATA[#NOVOREGISTO:CA:Codigo_Postal_4#]]></VALUE>
        <XPATH><![CDATA[/CARD/FIELDS/FIELD[NAME='Codigo_Postal_4']/VALUE]]></XPATH>
      </FIELD>
      <FIELD type="AdditionalFields" label="Localidade" source-type="AdditionalFields">
        <TAG><![CDATA[#NOVOREGISTO:CA:Localidade#]]></TAG>
        <VALUE><![CDATA[#NOVOREGISTO:CA:Localidade#]]></VALUE>
        <XPATH><![CDATA[/CARD/FIELDS/FIELD[NAME='Localidade']/VALUE]]></XPATH>
      </FIELD>
      <FIELD type="AdditionalFields" label="Nom_Entidade" source-type="AdditionalFields">
        <TAG><![CDATA[#NOVOREGISTO:CA:Nom_Entidade#]]></TAG>
        <VALUE><![CDATA[#NOVOREGISTO:CA:Nom_Entidade#]]></VALUE>
        <XPATH><![CDATA[/CARD/FIELDS/FIELD[NAME='Nom_Entidade']/VALUE]]></XPATH>
      </FIELD>
      <FIELD type="AdditionalFields" label="Ano_rec" source-type="AdditionalFields">
        <TAG><![CDATA[#NOVOREGISTO:CA:Ano_rec#]]></TAG>
        <VALUE><![CDATA[#NOVOREGISTO:CA:Ano_rec#]]></VALUE>
        <XPATH><![CDATA[/CARD/FIELDS/FIELD[NAME='Ano_rec']/VALUE]]></XPATH>
      </FIELD>
      <FIELD type="AdditionalFields" label="Area" source-type="AdditionalFields">
        <TAG><![CDATA[#NOVOREGISTO:CA:Area#]]></TAG>
        <VALUE><![CDATA[#NOVOREGISTO:CA:Area#]]></VALUE>
        <XPATH><![CDATA[/CARD/FIELDS/FIELD[NAME='Area']/VALUE]]></XPATH>
      </FIELD>
      <FIELD type="AdditionalFields" label="Assunto_DCM" source-type="AdditionalFields">
        <TAG><![CDATA[#NOVOREGISTO:CA:Assunto_DCM#]]></TAG>
        <VALUE><![CDATA[#NOVOREGISTO:CA:Assunto_DCM#]]></VALUE>
        <XPATH><![CDATA[/CARD/FIELDS/FIELD[NAME='Assunto_DCM']/VALUE]]></XPATH>
      </FIELD>
      <FIELD type="AdditionalFields" label="Autor" source-type="AdditionalFields">
        <TAG><![CDATA[#NOVOREGISTO:CA:Autor#]]></TAG>
        <VALUE><![CDATA[#NOVOREGISTO:CA:Autor#]]></VALUE>
        <XPATH><![CDATA[/CARD/FIELDS/FIELD[NAME='Autor']/VALUE]]></XPATH>
      </FIELD>
      <FIELD type="AdditionalFields" label="Colaborador" source-type="AdditionalFields">
        <TAG><![CDATA[#NOVOREGISTO:CA:Colaborador#]]></TAG>
        <VALUE><![CDATA[#NOVOREGISTO:CA:Colaborador#]]></VALUE>
        <XPATH><![CDATA[/CARD/FIELDS/FIELD[NAME='Colaborador']/VALUE]]></XPATH>
      </FIELD>
      <FIELD type="AdditionalFields" label="UO" source-type="AdditionalFields">
        <TAG><![CDATA[#NOVOREGISTO:CA:UO#]]></TAG>
        <VALUE><![CDATA[#NOVOREGISTO:CA:UO#]]></VALUE>
        <XPATH><![CDATA[/CARD/FIELDS/FIELD[NAME='UO']/VALUE]]></XPATH>
      </FIELD>
      <FIELD type="AdditionalFields" label="Ativ_Ramo" source-type="AdditionalFields">
        <TAG><![CDATA[#NOVOREGISTO:CA:Ativ_Ramo#]]></TAG>
        <VALUE><![CDATA[#NOVOREGISTO:CA:Ativ_Ramo#]]></VALUE>
        <XPATH><![CDATA[/CARD/FIELDS/FIELD[NAME='Ativ_Ramo']/VALUE]]></XPATH>
      </FIELD>
      <FIELD type="AdditionalFields" label="Coordenador" source-type="AdditionalFields">
        <TAG><![CDATA[#NOVOREGISTO:CA:Coordenador#]]></TAG>
        <VALUE><![CDATA[#NOVOREGISTO:CA:Coordenador#]]></VALUE>
        <XPATH><![CDATA[/CARD/FIELDS/FIELD[NAME='Coordenador']/VALUE]]></XPATH>
      </FIELD>
      <FIELD type="AdditionalFields" label="Coordenador_G" source-type="AdditionalFields">
        <TAG><![CDATA[#NOVOREGISTO:CA:Coordenador_G#]]></TAG>
        <VALUE><![CDATA[#NOVOREGISTO:CA:Coordenador_G#]]></VALUE>
        <XPATH><![CDATA[/CARD/FIELDS/FIELD[NAME='Coordenador_G']/VALUE]]></XPATH>
      </FIELD>
      <FIELD type="AdditionalFields" label="Data_Reuniao" source-type="AdditionalFields">
        <TAG><![CDATA[#NOVOREGISTO:CA:Data_Reuniao#]]></TAG>
        <VALUE><![CDATA[#NOVOREGISTO:CA:Data_Reuniao#]]></VALUE>
        <XPATH><![CDATA[/CARD/FIELDS/FIELD[NAME='Data_Reuniao']/VALUE]]></XPATH>
      </FIELD>
      <FIELD type="AdditionalFields" label="Dec_Fav_Rec" source-type="AdditionalFields">
        <TAG><![CDATA[#NOVOREGISTO:CA:Dec_Fav_Rec#]]></TAG>
        <VALUE><![CDATA[#NOVOREGISTO:CA:Dec_Fav_Rec#]]></VALUE>
        <XPATH><![CDATA[/CARD/FIELDS/FIELD[NAME='Dec_Fav_Rec']/VALUE]]></XPATH>
      </FIELD>
      <FIELD type="AdditionalFields" label="Desig_Public" source-type="AdditionalFields">
        <TAG><![CDATA[#NOVOREGISTO:CA:Desig_Public#]]></TAG>
        <VALUE><![CDATA[#NOVOREGISTO:CA:Desig_Public#]]></VALUE>
        <XPATH><![CDATA[/CARD/FIELDS/FIELD[NAME='Desig_Public']/VALUE]]></XPATH>
      </FIELD>
      <FIELD type="AdditionalFields" label="Destino" source-type="AdditionalFields">
        <TAG><![CDATA[#NOVOREGISTO:CA:Destino#]]></TAG>
        <VALUE><![CDATA[#NOVOREGISTO:CA:Destino#]]></VALUE>
        <XPATH><![CDATA[/CARD/FIELDS/FIELD[NAME='Destino']/VALUE]]></XPATH>
      </FIELD>
      <FIELD type="AdditionalFields" label="Distribuicao" source-type="AdditionalFields">
        <TAG><![CDATA[#NOVOREGISTO:CA:Distribuicao#]]></TAG>
        <VALUE><![CDATA[#NOVOREGISTO:CA:Distribuicao#]]></VALUE>
        <XPATH><![CDATA[/CARD/FIELDS/FIELD[NAME='Distribuicao']/VALUE]]></XPATH>
      </FIELD>
      <FIELD type="AdditionalFields" label="Dt_env_resp" source-type="AdditionalFields">
        <TAG><![CDATA[#NOVOREGISTO:CA:Dt_env_resp#]]></TAG>
        <VALUE><![CDATA[#NOVOREGISTO:CA:Dt_env_resp#]]></VALUE>
        <XPATH><![CDATA[/CARD/FIELDS/FIELD[NAME='Dt_env_resp']/VALUE]]></XPATH>
      </FIELD>
      <FIELD type="AdditionalFields" label="Dt_lim_resp" source-type="AdditionalFields">
        <TAG><![CDATA[#NOVOREGISTO:CA:Dt_lim_resp#]]></TAG>
        <VALUE><![CDATA[#NOVOREGISTO:CA:Dt_lim_resp#]]></VALUE>
        <XPATH><![CDATA[/CARD/FIELDS/FIELD[NAME='Dt_lim_resp']/VALUE]]></XPATH>
      </FIELD>
      <FIELD type="AdditionalFields" label="Dt_v_final" source-type="AdditionalFields">
        <TAG><![CDATA[#NOVOREGISTO:CA:Dt_v_final#]]></TAG>
        <VALUE><![CDATA[#NOVOREGISTO:CA:Dt_v_final#]]></VALUE>
        <XPATH><![CDATA[/CARD/FIELDS/FIELD[NAME='Dt_v_final']/VALUE]]></XPATH>
      </FIELD>
      <FIELD type="AdditionalFields" label="Ent_Visada" source-type="AdditionalFields">
        <TAG><![CDATA[#NOVOREGISTO:CA:Ent_Visada#]]></TAG>
        <VALUE><![CDATA[#NOVOREGISTO:CA:Ent_Visada#]]></VALUE>
        <XPATH><![CDATA[/CARD/FIELDS/FIELD[NAME='Ent_Visada']/VALUE]]></XPATH>
      </FIELD>
      <FIELD type="AdditionalFields" label="Env_Proced" source-type="AdditionalFields">
        <TAG><![CDATA[#NOVOREGISTO:CA:Env_Proced#]]></TAG>
        <VALUE><![CDATA[#NOVOREGISTO:CA:Env_Proced#]]></VALUE>
        <XPATH><![CDATA[/CARD/FIELDS/FIELD[NAME='Env_Proced']/VALUE]]></XPATH>
      </FIELD>
      <FIELD type="AdditionalFields" label="Form_Tratam" source-type="AdditionalFields">
        <TAG><![CDATA[#NOVOREGISTO:CA:Form_Tratam#]]></TAG>
        <VALUE><![CDATA[#NOVOREGISTO:CA:Form_Tratam#]]></VALUE>
        <XPATH><![CDATA[/CARD/FIELDS/FIELD[NAME='Form_Tratam']/VALUE]]></XPATH>
      </FIELD>
      <FIELD type="AdditionalFields" label="Local" source-type="AdditionalFields">
        <TAG><![CDATA[#NOVOREGISTO:CA:Local#]]></TAG>
        <VALUE><![CDATA[#NOVOREGISTO:CA:Local#]]></VALUE>
        <XPATH><![CDATA[/CARD/FIELDS/FIELD[NAME='Local']/VALUE]]></XPATH>
      </FIELD>
      <FIELD type="AdditionalFields" label="N_Casos" source-type="AdditionalFields">
        <TAG><![CDATA[#NOVOREGISTO:CA:N_Casos#]]></TAG>
        <VALUE><![CDATA[#NOVOREGISTO:CA:N_Casos#]]></VALUE>
        <XPATH><![CDATA[/CARD/FIELDS/FIELD[NAME='N_Casos']/VALUE]]></XPATH>
      </FIELD>
      <FIELD type="AdditionalFields" label="N_Circular" source-type="AdditionalFields">
        <TAG><![CDATA[#NOVOREGISTO:CA:N_Circular#]]></TAG>
        <VALUE><![CDATA[#NOVOREGISTO:CA:N_Circular#]]></VALUE>
        <XPATH><![CDATA[/CARD/FIELDS/FIELD[NAME='N_Circular']/VALUE]]></XPATH>
      </FIELD>
      <FIELD type="AdditionalFields" label="N_Con_Pub" source-type="AdditionalFields">
        <TAG><![CDATA[#NOVOREGISTO:CA:N_Con_Pub#]]></TAG>
        <VALUE><![CDATA[#NOVOREGISTO:CA:N_Con_Pub#]]></VALUE>
        <XPATH><![CDATA[/CARD/FIELDS/FIELD[NAME='N_Con_Pub']/VALUE]]></XPATH>
      </FIELD>
      <FIELD type="AdditionalFields" label="N_N_Regulam" source-type="AdditionalFields">
        <TAG><![CDATA[#NOVOREGISTO:CA:N_N_Regulam#]]></TAG>
        <VALUE><![CDATA[#NOVOREGISTO:CA:N_N_Regulam#]]></VALUE>
        <XPATH><![CDATA[/CARD/FIELDS/FIELD[NAME='N_N_Regulam']/VALUE]]></XPATH>
      </FIELD>
      <FIELD type="AdditionalFields" label="Nc_Rv_Procd" source-type="AdditionalFields">
        <TAG><![CDATA[#NOVOREGISTO:CA:Nc_Rv_Procd#]]></TAG>
        <VALUE><![CDATA[#NOVOREGISTO:CA:Nc_Rv_Procd#]]></VALUE>
        <XPATH><![CDATA[/CARD/FIELDS/FIELD[NAME='Nc_Rv_Procd']/VALUE]]></XPATH>
      </FIELD>
      <FIELD type="AdditionalFields" label="Num_P_Leg" source-type="AdditionalFields">
        <TAG><![CDATA[#NOVOREGISTO:CA:Num_P_Leg#]]></TAG>
        <VALUE><![CDATA[#NOVOREGISTO:CA:Num_P_Leg#]]></VALUE>
        <XPATH><![CDATA[/CARD/FIELDS/FIELD[NAME='Num_P_Leg']/VALUE]]></XPATH>
      </FIELD>
      <FIELD type="AdditionalFields" label="Num_Processo" source-type="AdditionalFields">
        <TAG><![CDATA[#NOVOREGISTO:CA:Num_Processo#]]></TAG>
        <VALUE><![CDATA[#NOVOREGISTO:CA:Num_Processo#]]></VALUE>
        <XPATH><![CDATA[/CARD/FIELDS/FIELD[NAME='Num_Processo']/VALUE]]></XPATH>
      </FIELD>
      <FIELD type="AdditionalFields" label="Num_Ref_Viag" source-type="AdditionalFields">
        <TAG><![CDATA[#NOVOREGISTO:CA:Num_Ref_Viag#]]></TAG>
        <VALUE><![CDATA[#NOVOREGISTO:CA:Num_Ref_Viag#]]></VALUE>
        <XPATH><![CDATA[/CARD/FIELDS/FIELD[NAME='Num_Ref_Viag']/VALUE]]></XPATH>
      </FIELD>
      <FIELD type="AdditionalFields" label="Ord_Jur_C" source-type="AdditionalFields">
        <TAG><![CDATA[#NOVOREGISTO:CA:Ord_Jur_C#]]></TAG>
        <VALUE><![CDATA[#NOVOREGISTO:CA:Ord_Jur_C#]]></VALUE>
        <XPATH><![CDATA[/CARD/FIELDS/FIELD[NAME='Ord_Jur_C']/VALUE]]></XPATH>
      </FIELD>
      <FIELD type="AdditionalFields" label="Orig_Extern" source-type="AdditionalFields">
        <TAG><![CDATA[#NOVOREGISTO:CA:Orig_Extern#]]></TAG>
        <VALUE><![CDATA[#NOVOREGISTO:CA:Orig_Extern#]]></VALUE>
        <XPATH><![CDATA[/CARD/FIELDS/FIELD[NAME='Orig_Extern']/VALUE]]></XPATH>
      </FIELD>
      <FIELD type="AdditionalFields" label="Origem" source-type="AdditionalFields">
        <TAG><![CDATA[#NOVOREGISTO:CA:Origem#]]></TAG>
        <VALUE><![CDATA[#NOVOREGISTO:CA:Origem#]]></VALUE>
        <XPATH><![CDATA[/CARD/FIELDS/FIELD[NAME='Origem']/VALUE]]></XPATH>
      </FIELD>
      <FIELD type="AdditionalFields" label="Origem_Int" source-type="AdditionalFields">
        <TAG><![CDATA[#NOVOREGISTO:CA:Origem_Int#]]></TAG>
        <VALUE><![CDATA[#NOVOREGISTO:CA:Origem_Int#]]></VALUE>
        <XPATH><![CDATA[/CARD/FIELDS/FIELD[NAME='Origem_Int']/VALUE]]></XPATH>
      </FIELD>
      <FIELD type="AdditionalFields" label="Partes" source-type="AdditionalFields">
        <TAG><![CDATA[#NOVOREGISTO:CA:Partes#]]></TAG>
        <VALUE><![CDATA[#NOVOREGISTO:CA:Partes#]]></VALUE>
        <XPATH><![CDATA[/CARD/FIELDS/FIELD[NAME='Partes']/VALUE]]></XPATH>
      </FIELD>
      <FIELD type="AdditionalFields" label="Ponto_Sit" source-type="AdditionalFields">
        <TAG><![CDATA[#NOVOREGISTO:CA:Ponto_Sit#]]></TAG>
        <VALUE><![CDATA[#NOVOREGISTO:CA:Ponto_Sit#]]></VALUE>
        <XPATH><![CDATA[/CARD/FIELDS/FIELD[NAME='Ponto_Sit']/VALUE]]></XPATH>
      </FIELD>
      <FIELD type="AdditionalFields" label="Prioridade" source-type="AdditionalFields">
        <TAG><![CDATA[#NOVOREGISTO:CA:Prioridade#]]></TAG>
        <VALUE><![CDATA[#NOVOREGISTO:CA:Prioridade#]]></VALUE>
        <XPATH><![CDATA[/CARD/FIELDS/FIELD[NAME='Prioridade']/VALUE]]></XPATH>
      </FIELD>
      <FIELD type="AdditionalFields" label="Proc_Compl" source-type="AdditionalFields">
        <TAG><![CDATA[#NOVOREGISTO:CA:Proc_Compl#]]></TAG>
        <VALUE><![CDATA[#NOVOREGISTO:CA:Proc_Compl#]]></VALUE>
        <XPATH><![CDATA[/CARD/FIELDS/FIELD[NAME='Proc_Compl']/VALUE]]></XPATH>
      </FIELD>
      <FIELD type="AdditionalFields" label="Ramo" source-type="AdditionalFields">
        <TAG><![CDATA[#NOVOREGISTO:CA:Ramo#]]></TAG>
        <VALUE><![CDATA[#NOVOREGISTO:CA:Ramo#]]></VALUE>
        <XPATH><![CDATA[/CARD/FIELDS/FIELD[NAME='Ramo']/VALUE]]></XPATH>
      </FIELD>
      <FIELD type="AdditionalFields" label="Ref_Carta" source-type="AdditionalFields">
        <TAG><![CDATA[#NOVOREGISTO:CA:Ref_Carta#]]></TAG>
        <VALUE><![CDATA[#NOVOREGISTO:CA:Ref_Carta#]]></VALUE>
        <XPATH><![CDATA[/CARD/FIELDS/FIELD[NAME='Ref_Carta']/VALUE]]></XPATH>
      </FIELD>
      <FIELD type="AdditionalFields" label="Ref_Int" source-type="AdditionalFields">
        <TAG><![CDATA[#NOVOREGISTO:CA:Ref_Int#]]></TAG>
        <VALUE><![CDATA[#NOVOREGISTO:CA:Ref_Int#]]></VALUE>
        <XPATH><![CDATA[/CARD/FIELDS/FIELD[NAME='Ref_Int']/VALUE]]></XPATH>
      </FIELD>
      <FIELD type="AdditionalFields" label="Relator" source-type="AdditionalFields">
        <TAG><![CDATA[#NOVOREGISTO:CA:Relator#]]></TAG>
        <VALUE><![CDATA[#NOVOREGISTO:CA:Relator#]]></VALUE>
        <XPATH><![CDATA[/CARD/FIELDS/FIELD[NAME='Relator']/VALUE]]></XPATH>
      </FIELD>
      <FIELD type="AdditionalFields" label="Resp_Equipa_DCM" source-type="AdditionalFields">
        <TAG><![CDATA[#NOVOREGISTO:CA:Resp_Equipa_DCM#]]></TAG>
        <VALUE><![CDATA[#NOVOREGISTO:CA:Resp_Equipa_DCM#]]></VALUE>
        <XPATH><![CDATA[/CARD/FIELDS/FIELD[NAME='Resp_Equipa_DCM']/VALUE]]></XPATH>
      </FIELD>
      <FIELD type="AdditionalFields" label="Resultado" source-type="AdditionalFields">
        <TAG><![CDATA[#NOVOREGISTO:CA:Resultado#]]></TAG>
        <VALUE><![CDATA[#NOVOREGISTO:CA:Resultado#]]></VALUE>
        <XPATH><![CDATA[/CARD/FIELDS/FIELD[NAME='Resultado']/VALUE]]></XPATH>
      </FIELD>
      <FIELD type="AdditionalFields" label="Seccao" source-type="AdditionalFields">
        <TAG><![CDATA[#NOVOREGISTO:CA:Seccao#]]></TAG>
        <VALUE><![CDATA[#NOVOREGISTO:CA:Seccao#]]></VALUE>
        <XPATH><![CDATA[/CARD/FIELDS/FIELD[NAME='Seccao']/VALUE]]></XPATH>
      </FIELD>
      <FIELD type="AdditionalFields" label="Tema" source-type="AdditionalFields">
        <TAG><![CDATA[#NOVOREGISTO:CA:Tema#]]></TAG>
        <VALUE><![CDATA[#NOVOREGISTO:CA:Tema#]]></VALUE>
        <XPATH><![CDATA[/CARD/FIELDS/FIELD[NAME='Tema']/VALUE]]></XPATH>
      </FIELD>
      <FIELD type="AdditionalFields" label="Tempo_vida" source-type="AdditionalFields">
        <TAG><![CDATA[#NOVOREGISTO:CA:Tempo_vida#]]></TAG>
        <VALUE><![CDATA[#NOVOREGISTO:CA:Tempo_vida#]]></VALUE>
        <XPATH><![CDATA[/CARD/FIELDS/FIELD[NAME='Tempo_vida']/VALUE]]></XPATH>
      </FIELD>
      <FIELD type="AdditionalFields" label="Tipo_DCM" source-type="AdditionalFields">
        <TAG><![CDATA[#NOVOREGISTO:CA:Tipo_DCM#]]></TAG>
        <VALUE><![CDATA[#NOVOREGISTO:CA:Tipo_DCM#]]></VALUE>
        <XPATH><![CDATA[/CARD/FIELDS/FIELD[NAME='Tipo_DCM']/VALUE]]></XPATH>
      </FIELD>
      <FIELD type="AdditionalFields" label="Tipo_Reuniao" source-type="AdditionalFields">
        <TAG><![CDATA[#NOVOREGISTO:CA:Tipo_Reuniao#]]></TAG>
        <VALUE><![CDATA[#NOVOREGISTO:CA:Tipo_Reuniao#]]></VALUE>
        <XPATH><![CDATA[/CARD/FIELDS/FIELD[NAME='Tipo_Reuniao']/VALUE]]></XPATH>
      </FIELD>
      <FIELD type="AdditionalFields" label="Tipologia" source-type="AdditionalFields">
        <TAG><![CDATA[#NOVOREGISTO:CA:Tipologia#]]></TAG>
        <VALUE><![CDATA[#NOVOREGISTO:CA:Tipologia#]]></VALUE>
        <XPATH><![CDATA[/CARD/FIELDS/FIELD[NAME='Tipologia']/VALUE]]></XPATH>
      </FIELD>
      <FIELD type="AdditionalFields" label="Tribunal" source-type="AdditionalFields">
        <TAG><![CDATA[#NOVOREGISTO:CA:Tribunal#]]></TAG>
        <VALUE><![CDATA[#NOVOREGISTO:CA:Tribunal#]]></VALUE>
        <XPATH><![CDATA[/CARD/FIELDS/FIELD[NAME='Tribunal']/VALUE]]></XPATH>
      </FIELD>
      <FIELD type="AdditionalFields" label="Equipa_DSS" source-type="AdditionalFields">
        <TAG><![CDATA[#NOVOREGISTO:CA:Equipa_DSS#]]></TAG>
        <VALUE><![CDATA[#NOVOREGISTO:CA:Equipa_DSS#]]></VALUE>
        <XPATH><![CDATA[/CARD/FIELDS/FIELD[NAME='Equipa_DSS']/VALUE]]></XPATH>
      </FIELD>
      <FIELD type="AdditionalFields" label="Equipa_DSF" source-type="AdditionalFields">
        <TAG><![CDATA[#NOVOREGISTO:CA:Equipa_DSF#]]></TAG>
        <VALUE><![CDATA[#NOVOREGISTO:CA:Equipa_DSF#]]></VALUE>
        <XPATH><![CDATA[/CARD/FIELDS/FIELD[NAME='Equipa_DSF']/VALUE]]></XPATH>
      </FIELD>
      <FIELD type="AdditionalFields" label="Equipa_DCM" source-type="AdditionalFields">
        <TAG><![CDATA[#NOVOREGISTO:CA:Equipa_DCM#]]></TAG>
        <VALUE><![CDATA[#NOVOREGISTO:CA:Equipa_DCM#]]></VALUE>
        <XPATH><![CDATA[/CARD/FIELDS/FIELD[NAME='Equipa_DCM']/VALUE]]></XPATH>
      </FIELD>
      <FIELD type="AdditionalFields" label="Resp_Equipa_DSS" source-type="AdditionalFields">
        <TAG><![CDATA[#NOVOREGISTO:CA:Resp_Equipa_DSS#]]></TAG>
        <VALUE><![CDATA[#NOVOREGISTO:CA:Resp_Equipa_DSS#]]></VALUE>
        <XPATH><![CDATA[/CARD/FIELDS/FIELD[NAME='Resp_Equipa_DSS']/VALUE]]></XPATH>
      </FIELD>
      <FIELD type="AdditionalFields" label="Resp_Equipa_DSF" source-type="AdditionalFields">
        <TAG><![CDATA[#NOVOREGISTO:CA:Resp_Equipa_DSF#]]></TAG>
        <VALUE><![CDATA[#NOVOREGISTO:CA:Resp_Equipa_DSF#]]></VALUE>
        <XPATH><![CDATA[/CARD/FIELDS/FIELD[NAME='Resp_Equipa_DSF']/VALUE]]></XPATH>
      </FIELD>
      <FIELD type="AdditionalFields" label="Ent_Nomes" source-type="AdditionalFields">
        <TAG><![CDATA[#NOVOREGISTO:CA:Ent_Nomes#]]></TAG>
        <VALUE><![CDATA[#NOVOREGISTO:CA:Ent_Nomes#]]></VALUE>
        <XPATH><![CDATA[/CARD/FIELDS/FIELD[NAME='Ent_Nomes']/VALUE]]></XPATH>
      </FIELD>
      <FIELD type="AdditionalFields" label="Ent_Codigos" source-type="AdditionalFields">
        <TAG><![CDATA[#NOVOREGISTO:CA:Ent_Codigos#]]></TAG>
        <VALUE><![CDATA[#NOVOREGISTO:CA:Ent_Codigos#]]></VALUE>
        <XPATH><![CDATA[/CARD/FIELDS/FIELD[NAME='Ent_Codigos']/VALUE]]></XPATH>
      </FIELD>
      <FIELD type="AdditionalFields" label="Atrib_Equipa" source-type="AdditionalFields">
        <TAG><![CDATA[#NOVOREGISTO:CA:Atrib_Equipa#]]></TAG>
        <VALUE><![CDATA[#NOVOREGISTO:CA:Atrib_Equipa#]]></VALUE>
        <XPATH><![CDATA[/CARD/FIELDS/FIELD[NAME='Atrib_Equipa']/VALUE]]></XPATH>
      </FIELD>
      <FIELD type="AdditionalFields" label="Gestor" source-type="AdditionalFields">
        <TAG><![CDATA[#NOVOREGISTO:CA:Gestor#]]></TAG>
        <VALUE><![CDATA[#NOVOREGISTO:CA:Gestor#]]></VALUE>
        <XPATH><![CDATA[/CARD/FIELDS/FIELD[NAME='Gestor']/VALUE]]></XPATH>
      </FIELD>
      <FIELD type="AdditionalFields" label="Gestor2" source-type="AdditionalFields">
        <TAG><![CDATA[#NOVOREGISTO:CA:Gestor2#]]></TAG>
        <VALUE><![CDATA[#NOVOREGISTO:CA:Gestor2#]]></VALUE>
        <XPATH><![CDATA[/CARD/FIELDS/FIELD[NAME='Gestor2']/VALUE]]></XPATH>
      </FIELD>
      <FIELD type="AdditionalFields" label="Origem_Exterior" source-type="AdditionalFields">
        <TAG><![CDATA[#NOVOREGISTO:CA:Origem_Exterior#]]></TAG>
        <VALUE><![CDATA[#NOVOREGISTO:CA:Origem_Exterior#]]></VALUE>
        <XPATH><![CDATA[/CARD/FIELDS/FIELD[NAME='Origem_Exterior']/VALUE]]></XPATH>
      </FIELD>
      <FIELD type="AdditionalFields" label="OrigemDJU" source-type="AdditionalFields">
        <TAG><![CDATA[#NOVOREGISTO:CA:OrigemDJU#]]></TAG>
        <VALUE><![CDATA[#NOVOREGISTO:CA:OrigemDJU#]]></VALUE>
        <XPATH><![CDATA[/CARD/FIELDS/FIELD[NAME='OrigemDJU']/VALUE]]></XPATH>
      </FIELD>
      <FIELD type="AdditionalFields" label="Codigo" source-type="AdditionalFields">
        <TAG><![CDATA[#NOVOREGISTO:CA:Codigo#]]></TAG>
        <VALUE><![CDATA[#NOVOREGISTO:CA:Codigo#]]></VALUE>
        <XPATH><![CDATA[/CARD/FIELDS/FIELD[NAME='Codigo']/VALUE]]></XPATH>
      </FIELD>
      <FIELD type="AdditionalFields" label="NivelPrioridade" source-type="AdditionalFields">
        <TAG><![CDATA[#NOVOREGISTO:CA:NivelPrioridade#]]></TAG>
        <VALUE><![CDATA[#NOVOREGISTO:CA:NivelPrioridade#]]></VALUE>
        <XPATH><![CDATA[/CARD/FIELDS/FIELD[NAME='NivelPrioridade']/VALUE]]></XPATH>
      </FIELD>
      <FIELD type="AdditionalFields" label="Estado_DJU" source-type="AdditionalFields">
        <TAG><![CDATA[#NOVOREGISTO:CA:Estado_DJU#]]></TAG>
        <VALUE><![CDATA[#NOVOREGISTO:CA:Estado_DJU#]]></VALUE>
        <XPATH><![CDATA[/CARD/FIELDS/FIELD[NAME='Estado_DJU']/VALUE]]></XPATH>
      </FIELD>
      <FIELD type="AdditionalFields" label="Data_instaur" source-type="AdditionalFields">
        <TAG><![CDATA[#NOVOREGISTO:CA:Data_instaur#]]></TAG>
        <VALUE><![CDATA[#NOVOREGISTO:CA:Data_instaur#]]></VALUE>
        <XPATH><![CDATA[/CARD/FIELDS/FIELD[NAME='Data_instaur']/VALUE]]></XPATH>
      </FIELD>
      <FIELD type="AdditionalFields" label="Data_Conclusao" source-type="AdditionalFields">
        <TAG><![CDATA[#NOVOREGISTO:CA:Data_Conclusao#]]></TAG>
        <VALUE><![CDATA[#NOVOREGISTO:CA:Data_Conclusao#]]></VALUE>
        <XPATH><![CDATA[/CARD/FIELDS/FIELD[NAME='Data_Conclusao']/VALUE]]></XPATH>
      </FIELD>
      <FIELD type="AdditionalFields" label="N_aut_notícia" source-type="AdditionalFields">
        <TAG><![CDATA[#NOVOREGISTO:CA:N_aut_notícia#]]></TAG>
        <VALUE><![CDATA[#NOVOREGISTO:CA:N_aut_notícia#]]></VALUE>
        <XPATH><![CDATA[/CARD/FIELDS/FIELD[NAME='N_aut_notícia']/VALUE]]></XPATH>
      </FIELD>
      <FIELD type="AdditionalFields" label="Artigo_Violado" source-type="AdditionalFields">
        <TAG><![CDATA[#NOVOREGISTO:CA:Artigo_Violado#]]></TAG>
        <VALUE><![CDATA[#NOVOREGISTO:CA:Artigo_Violado#]]></VALUE>
        <XPATH><![CDATA[/CARD/FIELDS/FIELD[NAME='Artigo_Violado']/VALUE]]></XPATH>
      </FIELD>
      <FIELD type="AdditionalFields" label="N_Art_Violado" source-type="AdditionalFields">
        <TAG><![CDATA[#NOVOREGISTO:CA:N_Art_Violado#]]></TAG>
        <VALUE><![CDATA[#NOVOREGISTO:CA:N_Art_Violado#]]></VALUE>
        <XPATH><![CDATA[/CARD/FIELDS/FIELD[NAME='N_Art_Violado']/VALUE]]></XPATH>
      </FIELD>
      <FIELD type="AdditionalFields" label="Al_Art_Violado" source-type="AdditionalFields">
        <TAG><![CDATA[#NOVOREGISTO:CA:Al_Art_Violado#]]></TAG>
        <VALUE><![CDATA[#NOVOREGISTO:CA:Al_Art_Violado#]]></VALUE>
        <XPATH><![CDATA[/CARD/FIELDS/FIELD[NAME='Al_Art_Violado']/VALUE]]></XPATH>
      </FIELD>
      <FIELD type="AdditionalFields" label="Sub_Art_Violado" source-type="AdditionalFields">
        <TAG><![CDATA[#NOVOREGISTO:CA:Sub_Art_Violado#]]></TAG>
        <VALUE><![CDATA[#NOVOREGISTO:CA:Sub_Art_Violado#]]></VALUE>
        <XPATH><![CDATA[/CARD/FIELDS/FIELD[NAME='Sub_Art_Violado']/VALUE]]></XPATH>
      </FIELD>
      <FIELD type="AdditionalFields" label="Sancao_Prevista" source-type="AdditionalFields">
        <TAG><![CDATA[#NOVOREGISTO:CA:Sancao_Prevista#]]></TAG>
        <VALUE><![CDATA[#NOVOREGISTO:CA:Sancao_Prevista#]]></VALUE>
        <XPATH><![CDATA[/CARD/FIELDS/FIELD[NAME='Sancao_Prevista']/VALUE]]></XPATH>
      </FIELD>
      <FIELD type="AdditionalFields" label="N_Sanc_Prevista" source-type="AdditionalFields">
        <TAG><![CDATA[#NOVOREGISTO:CA:N_Sanc_Prevista#]]></TAG>
        <VALUE><![CDATA[#NOVOREGISTO:CA:N_Sanc_Prevista#]]></VALUE>
        <XPATH><![CDATA[/CARD/FIELDS/FIELD[NAME='N_Sanc_Prevista']/VALUE]]></XPATH>
      </FIELD>
      <FIELD type="AdditionalFields" label="Data_Apr_Defesa" source-type="AdditionalFields">
        <TAG><![CDATA[#NOVOREGISTO:CA:Data_Apr_Defesa#]]></TAG>
        <VALUE><![CDATA[#NOVOREGISTO:CA:Data_Apr_Defesa#]]></VALUE>
        <XPATH><![CDATA[/CARD/FIELDS/FIELD[NAME='Data_Apr_Defesa']/VALUE]]></XPATH>
      </FIELD>
      <FIELD type="AdditionalFields" label="Data_Decisao" source-type="AdditionalFields">
        <TAG><![CDATA[#NOVOREGISTO:CA:Data_Decisao#]]></TAG>
        <VALUE><![CDATA[#NOVOREGISTO:CA:Data_Decisao#]]></VALUE>
        <XPATH><![CDATA[/CARD/FIELDS/FIELD[NAME='Data_Decisao']/VALUE]]></XPATH>
      </FIELD>
      <FIELD type="AdditionalFields" label="Decisao" source-type="AdditionalFields">
        <TAG><![CDATA[#NOVOREGISTO:CA:Decisao#]]></TAG>
        <VALUE><![CDATA[#NOVOREGISTO:CA:Decisao#]]></VALUE>
        <XPATH><![CDATA[/CARD/FIELDS/FIELD[NAME='Decisao']/VALUE]]></XPATH>
      </FIELD>
      <FIELD type="AdditionalFields" label="SuspensaoCoima" source-type="AdditionalFields">
        <TAG><![CDATA[#NOVOREGISTO:CA:SuspensaoCoima#]]></TAG>
        <VALUE><![CDATA[#NOVOREGISTO:CA:SuspensaoCoima#]]></VALUE>
        <XPATH><![CDATA[/CARD/FIELDS/FIELD[NAME='SuspensaoCoima']/VALUE]]></XPATH>
      </FIELD>
      <FIELD type="AdditionalFields" label="Sancoes_Acess" source-type="AdditionalFields">
        <TAG><![CDATA[#NOVOREGISTO:CA:Sancoes_Acess#]]></TAG>
        <VALUE><![CDATA[#NOVOREGISTO:CA:Sancoes_Acess#]]></VALUE>
        <XPATH><![CDATA[/CARD/FIELDS/FIELD[NAME='Sancoes_Acess']/VALUE]]></XPATH>
      </FIELD>
      <FIELD type="AdditionalFields" label="Valor_Coima" source-type="AdditionalFields">
        <TAG><![CDATA[#NOVOREGISTO:CA:Valor_Coima#]]></TAG>
        <VALUE><![CDATA[#NOVOREGISTO:CA:Valor_Coima#]]></VALUE>
        <XPATH><![CDATA[/CARD/FIELDS/FIELD[NAME='Valor_Coima']/VALUE]]></XPATH>
      </FIELD>
      <FIELD type="AdditionalFields" label="N_DUC" source-type="AdditionalFields">
        <TAG><![CDATA[#NOVOREGISTO:CA:N_DUC#]]></TAG>
        <VALUE><![CDATA[#NOVOREGISTO:CA:N_DUC#]]></VALUE>
        <XPATH><![CDATA[/CARD/FIELDS/FIELD[NAME='N_DUC']/VALUE]]></XPATH>
      </FIELD>
      <FIELD type="AdditionalFields" label="Data_Pgto_Coima" source-type="AdditionalFields">
        <TAG><![CDATA[#NOVOREGISTO:CA:Data_Pgto_Coima#]]></TAG>
        <VALUE><![CDATA[#NOVOREGISTO:CA:Data_Pgto_Coima#]]></VALUE>
        <XPATH><![CDATA[/CARD/FIELDS/FIELD[NAME='Data_Pgto_Coima']/VALUE]]></XPATH>
      </FIELD>
      <FIELD type="AdditionalFields" label="Data_trans_julg" source-type="AdditionalFields">
        <TAG><![CDATA[#NOVOREGISTO:CA:Data_trans_julg#]]></TAG>
        <VALUE><![CDATA[#NOVOREGISTO:CA:Data_trans_julg#]]></VALUE>
        <XPATH><![CDATA[/CARD/FIELDS/FIELD[NAME='Data_trans_julg']/VALUE]]></XPATH>
      </FIELD>
      <FIELD type="AdditionalFields" label="Impug_Judicial" source-type="AdditionalFields">
        <TAG><![CDATA[#NOVOREGISTO:CA:Impug_Judicial#]]></TAG>
        <VALUE><![CDATA[#NOVOREGISTO:CA:Impug_Judicial#]]></VALUE>
        <XPATH><![CDATA[/CARD/FIELDS/FIELD[NAME='Impug_Judicial']/VALUE]]></XPATH>
      </FIELD>
      <FIELD type="AdditionalFields" label="Mandatario_ISP" source-type="AdditionalFields">
        <TAG><![CDATA[#NOVOREGISTO:CA:Mandatario_ISP#]]></TAG>
        <VALUE><![CDATA[#NOVOREGISTO:CA:Mandatario_ISP#]]></VALUE>
        <XPATH><![CDATA[/CARD/FIELDS/FIELD[NAME='Mandatario_ISP']/VALUE]]></XPATH>
      </FIELD>
      <FIELD type="AdditionalFields" label="Tribunal_Recurs" source-type="AdditionalFields">
        <TAG><![CDATA[#NOVOREGISTO:CA:Tribunal_Recurs#]]></TAG>
        <VALUE><![CDATA[#NOVOREGISTO:CA:Tribunal_Recurs#]]></VALUE>
        <XPATH><![CDATA[/CARD/FIELDS/FIELD[NAME='Tribunal_Recurs']/VALUE]]></XPATH>
      </FIELD>
      <FIELD type="AdditionalFields" label="Juizo" source-type="AdditionalFields">
        <TAG><![CDATA[#NOVOREGISTO:CA:Juizo#]]></TAG>
        <VALUE><![CDATA[#NOVOREGISTO:CA:Juizo#]]></VALUE>
        <XPATH><![CDATA[/CARD/FIELDS/FIELD[NAME='Juizo']/VALUE]]></XPATH>
      </FIELD>
      <FIELD type="AdditionalFields" label="N_Proc_Tribunal" source-type="AdditionalFields">
        <TAG><![CDATA[#NOVOREGISTO:CA:N_Proc_Tribunal#]]></TAG>
        <VALUE><![CDATA[#NOVOREGISTO:CA:N_Proc_Tribunal#]]></VALUE>
        <XPATH><![CDATA[/CARD/FIELDS/FIELD[NAME='N_Proc_Tribunal']/VALUE]]></XPATH>
      </FIELD>
      <FIELD type="AdditionalFields" label="Julgamentos" source-type="AdditionalFields">
        <TAG><![CDATA[#NOVOREGISTO:CA:Julgamentos#]]></TAG>
        <VALUE><![CDATA[#NOVOREGISTO:CA:Julgamentos#]]></VALUE>
        <XPATH><![CDATA[/CARD/FIELDS/FIELD[NAME='Julgamentos']/VALUE]]></XPATH>
      </FIELD>
      <FIELD type="AdditionalFields" label="Testem_ISP_Conv" source-type="AdditionalFields">
        <TAG><![CDATA[#NOVOREGISTO:CA:Testem_ISP_Conv#]]></TAG>
        <VALUE><![CDATA[#NOVOREGISTO:CA:Testem_ISP_Conv#]]></VALUE>
        <XPATH><![CDATA[/CARD/FIELDS/FIELD[NAME='Testem_ISP_Conv']/VALUE]]></XPATH>
      </FIELD>
      <FIELD type="AdditionalFields" label="Recurso_Relacao" source-type="AdditionalFields">
        <TAG><![CDATA[#NOVOREGISTO:CA:Recurso_Relacao#]]></TAG>
        <VALUE><![CDATA[#NOVOREGISTO:CA:Recurso_Relacao#]]></VALUE>
        <XPATH><![CDATA[/CARD/FIELDS/FIELD[NAME='Recurso_Relacao']/VALUE]]></XPATH>
      </FIELD>
      <FIELD type="AdditionalFields" label="Res_Impug_jud" source-type="AdditionalFields">
        <TAG><![CDATA[#NOVOREGISTO:CA:Res_Impug_jud#]]></TAG>
        <VALUE><![CDATA[#NOVOREGISTO:CA:Res_Impug_jud#]]></VALUE>
        <XPATH><![CDATA[/CARD/FIELDS/FIELD[NAME='Res_Impug_jud']/VALUE]]></XPATH>
      </FIELD>
      <FIELD type="AdditionalFields" label="N_Cert_Proc_Exc" source-type="AdditionalFields">
        <TAG><![CDATA[#NOVOREGISTO:CA:N_Cert_Proc_Exc#]]></TAG>
        <VALUE><![CDATA[#NOVOREGISTO:CA:N_Cert_Proc_Exc#]]></VALUE>
        <XPATH><![CDATA[/CARD/FIELDS/FIELD[NAME='N_Cert_Proc_Exc']/VALUE]]></XPATH>
      </FIELD>
      <FIELD type="AdditionalFields" label="Proc_Materializ" source-type="AdditionalFields">
        <TAG><![CDATA[#NOVOREGISTO:CA:Proc_Materializ#]]></TAG>
        <VALUE><![CDATA[#NOVOREGISTO:CA:Proc_Materializ#]]></VALUE>
        <XPATH><![CDATA[/CARD/FIELDS/FIELD[NAME='Proc_Materializ']/VALUE]]></XPATH>
      </FIELD>
      <FIELD type="AdditionalFields" label="Nome_Arguido" source-type="AdditionalFields">
        <TAG><![CDATA[#NOVOREGISTO:CA:Nome_Arguido#]]></TAG>
        <VALUE><![CDATA[#NOVOREGISTO:CA:Nome_Arguido#]]></VALUE>
        <XPATH><![CDATA[/CARD/FIELDS/FIELD[NAME='Nome_Arguido']/VALUE]]></XPATH>
      </FIELD>
      <FIELD type="AdditionalFields" label="Tipo_Arguido" source-type="AdditionalFields">
        <TAG><![CDATA[#NOVOREGISTO:CA:Tipo_Arguido#]]></TAG>
        <VALUE><![CDATA[#NOVOREGISTO:CA:Tipo_Arguido#]]></VALUE>
        <XPATH><![CDATA[/CARD/FIELDS/FIELD[NAME='Tipo_Arguido']/VALUE]]></XPATH>
      </FIELD>
      <FIELD type="AdditionalFields" label="Instrutor" source-type="AdditionalFields">
        <TAG><![CDATA[#NOVOREGISTO:CA:Instrutor#]]></TAG>
        <VALUE><![CDATA[#NOVOREGISTO:CA:Instrutor#]]></VALUE>
        <XPATH><![CDATA[/CARD/FIELDS/FIELD[NAME='Instrutor']/VALUE]]></XPATH>
      </FIELD>
      <FIELD type="AdditionalFields" label="Sub_Sancao_prev" source-type="AdditionalFields">
        <TAG><![CDATA[#NOVOREGISTO:CA:Sub_Sancao_prev#]]></TAG>
        <VALUE><![CDATA[#NOVOREGISTO:CA:Sub_Sancao_prev#]]></VALUE>
        <XPATH><![CDATA[/CARD/FIELDS/FIELD[NAME='Sub_Sancao_prev']/VALUE]]></XPATH>
      </FIELD>
      <FIELD type="AdditionalFields" label="Tecn_Resp_DSF" source-type="AdditionalFields">
        <TAG><![CDATA[#NOVOREGISTO:CA:Tecn_Resp_DSF#]]></TAG>
        <VALUE><![CDATA[#NOVOREGISTO:CA:Tecn_Resp_DSF#]]></VALUE>
        <XPATH><![CDATA[/CARD/FIELDS/FIELD[NAME='Tecn_Resp_DSF']/VALUE]]></XPATH>
      </FIELD>
      <FIELD type="AdditionalFields" label="Tecn_Resp_DSS" source-type="AdditionalFields">
        <TAG><![CDATA[#NOVOREGISTO:CA:Tecn_Resp_DSS#]]></TAG>
        <VALUE><![CDATA[#NOVOREGISTO:CA:Tecn_Resp_DSS#]]></VALUE>
        <XPATH><![CDATA[/CARD/FIELDS/FIELD[NAME='Tecn_Resp_DSS']/VALUE]]></XPATH>
      </FIELD>
      <FIELD type="AdditionalFields" label="Tecn_Resp_DCM" source-type="AdditionalFields">
        <TAG><![CDATA[#NOVOREGISTO:CA:Tecn_Resp_DCM#]]></TAG>
        <VALUE><![CDATA[#NOVOREGISTO:CA:Tecn_Resp_DCM#]]></VALUE>
        <XPATH><![CDATA[/CARD/FIELDS/FIELD[NAME='Tecn_Resp_DCM']/VALUE]]></XPATH>
      </FIELD>
      <FIELD type="AdditionalFields" label="Tecn_Resp_DARF" source-type="AdditionalFields">
        <TAG><![CDATA[#NOVOREGISTO:CA:Tecn_Resp_DARF#]]></TAG>
        <VALUE><![CDATA[#NOVOREGISTO:CA:Tecn_Resp_DARF#]]></VALUE>
        <XPATH><![CDATA[/CARD/FIELDS/FIELD[NAME='Tecn_Resp_DARF']/VALUE]]></XPATH>
      </FIELD>
      <FIELD type="AdditionalFields" label="Tecn_Resp_DARM" source-type="AdditionalFields">
        <TAG><![CDATA[#NOVOREGISTO:CA:Tecn_Resp_DARM#]]></TAG>
        <VALUE><![CDATA[#NOVOREGISTO:CA:Tecn_Resp_DARM#]]></VALUE>
        <XPATH><![CDATA[/CARD/FIELDS/FIELD[NAME='Tecn_Resp_DARM']/VALUE]]></XPATH>
      </FIELD>
      <FIELD type="AdditionalFields" label="Tecn_Resp_DES" source-type="AdditionalFields">
        <TAG><![CDATA[#NOVOREGISTO:CA:Tecn_Resp_DES#]]></TAG>
        <VALUE><![CDATA[#NOVOREGISTO:CA:Tecn_Resp_DES#]]></VALUE>
        <XPATH><![CDATA[/CARD/FIELDS/FIELD[NAME='Tecn_Resp_DES']/VALUE]]></XPATH>
      </FIELD>
      <FIELD type="AdditionalFields" label="Tecn_Resp_DRS" source-type="AdditionalFields">
        <TAG><![CDATA[#NOVOREGISTO:CA:Tecn_Resp_DRS#]]></TAG>
        <VALUE><![CDATA[#NOVOREGISTO:CA:Tecn_Resp_DRS#]]></VALUE>
        <XPATH><![CDATA[/CARD/FIELDS/FIELD[NAME='Tecn_Resp_DRS']/VALUE]]></XPATH>
      </FIELD>
      <FIELD type="AdditionalFields" label="Tecn_Resp_DPR" source-type="AdditionalFields">
        <TAG><![CDATA[#NOVOREGISTO:CA:Tecn_Resp_DPR#]]></TAG>
        <VALUE><![CDATA[#NOVOREGISTO:CA:Tecn_Resp_DPR#]]></VALUE>
        <XPATH><![CDATA[/CARD/FIELDS/FIELD[NAME='Tecn_Resp_DPR']/VALUE]]></XPATH>
      </FIELD>
      <FIELD type="AdditionalFields" label="Tecn_Resp_DJU" source-type="AdditionalFields">
        <TAG><![CDATA[#NOVOREGISTO:CA:Tecn_Resp_DJU#]]></TAG>
        <VALUE><![CDATA[#NOVOREGISTO:CA:Tecn_Resp_DJU#]]></VALUE>
        <XPATH><![CDATA[/CARD/FIELDS/FIELD[NAME='Tecn_Resp_DJU']/VALUE]]></XPATH>
      </FIELD>
      <FIELD type="AdditionalFields" label="TP_11.01.02" source-type="AdditionalFields">
        <TAG><![CDATA[#NOVOREGISTO:CA:TP_11.01.02#]]></TAG>
        <VALUE><![CDATA[#NOVOREGISTO:CA:TP_11.01.02#]]></VALUE>
        <XPATH><![CDATA[/CARD/FIELDS/FIELD[NAME='TP_11.01.02']/VALUE]]></XPATH>
      </FIELD>
      <FIELD type="AdditionalFields" label="TP_11.01.03" source-type="AdditionalFields">
        <TAG><![CDATA[#NOVOREGISTO:CA:TP_11.01.03#]]></TAG>
        <VALUE><![CDATA[#NOVOREGISTO:CA:TP_11.01.03#]]></VALUE>
        <XPATH><![CDATA[/CARD/FIELDS/FIELD[NAME='TP_11.01.03']/VALUE]]></XPATH>
      </FIELD>
      <FIELD type="AdditionalFields" label="TP_11.01.08" source-type="AdditionalFields">
        <TAG><![CDATA[#NOVOREGISTO:CA:TP_11.01.08#]]></TAG>
        <VALUE><![CDATA[#NOVOREGISTO:CA:TP_11.01.08#]]></VALUE>
        <XPATH><![CDATA[/CARD/FIELDS/FIELD[NAME='TP_11.01.08']/VALUE]]></XPATH>
      </FIELD>
      <FIELD type="AdditionalFields" label="TP_11.01.09" source-type="AdditionalFields">
        <TAG><![CDATA[#NOVOREGISTO:CA:TP_11.01.09#]]></TAG>
        <VALUE><![CDATA[#NOVOREGISTO:CA:TP_11.01.09#]]></VALUE>
        <XPATH><![CDATA[/CARD/FIELDS/FIELD[NAME='TP_11.01.09']/VALUE]]></XPATH>
      </FIELD>
      <FIELD type="AdditionalFields" label="TP_11.01.13" source-type="AdditionalFields">
        <TAG><![CDATA[#NOVOREGISTO:CA:TP_11.01.13#]]></TAG>
        <VALUE><![CDATA[#NOVOREGISTO:CA:TP_11.01.13#]]></VALUE>
        <XPATH><![CDATA[/CARD/FIELDS/FIELD[NAME='TP_11.01.13']/VALUE]]></XPATH>
      </FIELD>
      <FIELD type="AdditionalFields" label="TP_11.01.19.02" source-type="AdditionalFields">
        <TAG><![CDATA[#NOVOREGISTO:CA:TP_11.01.19.02#]]></TAG>
        <VALUE><![CDATA[#NOVOREGISTO:CA:TP_11.01.19.02#]]></VALUE>
        <XPATH><![CDATA[/CARD/FIELDS/FIELD[NAME='TP_11.01.19.02']/VALUE]]></XPATH>
      </FIELD>
      <FIELD type="AdditionalFields" label="TP_11.01.20.01" source-type="AdditionalFields">
        <TAG><![CDATA[#NOVOREGISTO:CA:TP_11.01.20.01#]]></TAG>
        <VALUE><![CDATA[#NOVOREGISTO:CA:TP_11.01.20.01#]]></VALUE>
        <XPATH><![CDATA[/CARD/FIELDS/FIELD[NAME='TP_11.01.20.01']/VALUE]]></XPATH>
      </FIELD>
      <FIELD type="AdditionalFields" label="TP_11.01.20.02" source-type="AdditionalFields">
        <TAG><![CDATA[#NOVOREGISTO:CA:TP_11.01.20.02#]]></TAG>
        <VALUE><![CDATA[#NOVOREGISTO:CA:TP_11.01.20.02#]]></VALUE>
        <XPATH><![CDATA[/CARD/FIELDS/FIELD[NAME='TP_11.01.20.02']/VALUE]]></XPATH>
      </FIELD>
      <FIELD type="AdditionalFields" label="TP_11.01.21.04" source-type="AdditionalFields">
        <TAG><![CDATA[#NOVOREGISTO:CA:TP_11.01.21.04#]]></TAG>
        <VALUE><![CDATA[#NOVOREGISTO:CA:TP_11.01.21.04#]]></VALUE>
        <XPATH><![CDATA[/CARD/FIELDS/FIELD[NAME='TP_11.01.21.04']/VALUE]]></XPATH>
      </FIELD>
      <FIELD type="AdditionalFields" label="TP_11.02.22.02" source-type="AdditionalFields">
        <TAG><![CDATA[#NOVOREGISTO:CA:TP_11.02.22.02#]]></TAG>
        <VALUE><![CDATA[#NOVOREGISTO:CA:TP_11.02.22.02#]]></VALUE>
        <XPATH><![CDATA[/CARD/FIELDS/FIELD[NAME='TP_11.02.22.02']/VALUE]]></XPATH>
      </FIELD>
      <FIELD type="AdditionalFields" label="TP_11.05.03" source-type="AdditionalFields">
        <TAG><![CDATA[#NOVOREGISTO:CA:TP_11.05.03#]]></TAG>
        <VALUE><![CDATA[#NOVOREGISTO:CA:TP_11.05.03#]]></VALUE>
        <XPATH><![CDATA[/CARD/FIELDS/FIELD[NAME='TP_11.05.03']/VALUE]]></XPATH>
      </FIELD>
      <FIELD type="AdditionalFields" label="TP_11.05.07.03" source-type="AdditionalFields">
        <TAG><![CDATA[#NOVOREGISTO:CA:TP_11.05.07.03#]]></TAG>
        <VALUE><![CDATA[#NOVOREGISTO:CA:TP_11.05.07.03#]]></VALUE>
        <XPATH><![CDATA[/CARD/FIELDS/FIELD[NAME='TP_11.05.07.03']/VALUE]]></XPATH>
      </FIELD>
      <FIELD type="AdditionalFields" label="Ano_Sem_Tri_Ref" source-type="AdditionalFields">
        <TAG><![CDATA[#NOVOREGISTO:CA:Ano_Sem_Tri_Ref#]]></TAG>
        <VALUE><![CDATA[#NOVOREGISTO:CA:Ano_Sem_Tri_Ref#]]></VALUE>
        <XPATH><![CDATA[/CARD/FIELDS/FIELD[NAME='Ano_Sem_Tri_Ref']/VALUE]]></XPATH>
      </FIELD>
      <FIELD type="AdditionalFields" label="Dat/Ano" source-type="AdditionalFields">
        <TAG><![CDATA[#NOVOREGISTO:CA:Dat/Ano#]]></TAG>
        <VALUE><![CDATA[#NOVOREGISTO:CA:Dat/Ano#]]></VALUE>
        <XPATH><![CDATA[/CARD/FIELDS/FIELD[NAME='Dat/Ano']/VALUE]]></XPATH>
      </FIELD>
      <FIELD type="AdditionalFields" label="Ref." source-type="AdditionalFields">
        <TAG><![CDATA[#NOVOREGISTO:CA:Ref.#]]></TAG>
        <VALUE><![CDATA[#NOVOREGISTO:CA:Ref.#]]></VALUE>
        <XPATH><![CDATA[/CARD/FIELDS/FIELD[NAME='Ref.']/VALUE]]></XPATH>
      </FIELD>
      <FIELD type="AdditionalFields" label="UO/Dep" source-type="AdditionalFields">
        <TAG><![CDATA[#NOVOREGISTO:CA:UO/Dep#]]></TAG>
        <VALUE><![CDATA[#NOVOREGISTO:CA:UO/Dep#]]></VALUE>
        <XPATH><![CDATA[/CARD/FIELDS/FIELD[NAME='UO/Dep']/VALUE]]></XPATH>
      </FIELD>
      <FIELD type="AdditionalFields" label="Tp_06.01.02" source-type="AdditionalFields">
        <TAG><![CDATA[#NOVOREGISTO:CA:Tp_06.01.02#]]></TAG>
        <VALUE><![CDATA[#NOVOREGISTO:CA:Tp_06.01.02#]]></VALUE>
        <XPATH><![CDATA[/CARD/FIELDS/FIELD[NAME='Tp_06.01.02']/VALUE]]></XPATH>
      </FIELD>
      <FIELD type="AdditionalFields" label="Tp_04.01.02" source-type="AdditionalFields">
        <TAG><![CDATA[#NOVOREGISTO:CA:Tp_04.01.02#]]></TAG>
        <VALUE><![CDATA[#NOVOREGISTO:CA:Tp_04.01.02#]]></VALUE>
        <XPATH><![CDATA[/CARD/FIELDS/FIELD[NAME='Tp_04.01.02']/VALUE]]></XPATH>
      </FIELD>
      <FIELD type="AdditionalFields" label="TP_15.02.01" source-type="AdditionalFields">
        <TAG><![CDATA[#NOVOREGISTO:CA:TP_15.02.01#]]></TAG>
        <VALUE><![CDATA[#NOVOREGISTO:CA:TP_15.02.01#]]></VALUE>
        <XPATH><![CDATA[/CARD/FIELDS/FIELD[NAME='TP_15.02.01']/VALUE]]></XPATH>
      </FIELD>
      <FIELD type="AdditionalFields" label="TP_15.02.02" source-type="AdditionalFields">
        <TAG><![CDATA[#NOVOREGISTO:CA:TP_15.02.02#]]></TAG>
        <VALUE><![CDATA[#NOVOREGISTO:CA:TP_15.02.02#]]></VALUE>
        <XPATH><![CDATA[/CARD/FIELDS/FIELD[NAME='TP_15.02.02']/VALUE]]></XPATH>
      </FIELD>
      <FIELD type="AdditionalFields" label="Resp_Equip_DARF" source-type="AdditionalFields">
        <TAG><![CDATA[#NOVOREGISTO:CA:Resp_Equip_DARF#]]></TAG>
        <VALUE><![CDATA[#NOVOREGISTO:CA:Resp_Equip_DARF#]]></VALUE>
        <XPATH><![CDATA[/CARD/FIELDS/FIELD[NAME='Resp_Equip_DARF']/VALUE]]></XPATH>
      </FIELD>
      <FIELD type="AdditionalFields" label="Ent_Tipo" source-type="AdditionalFields">
        <TAG><![CDATA[#NOVOREGISTO:CA:Ent_Tipo#]]></TAG>
        <VALUE><![CDATA[#NOVOREGISTO:CA:Ent_Tipo#]]></VALUE>
        <XPATH><![CDATA[/CARD/FIELDS/FIELD[NAME='Ent_Tipo']/VALUE]]></XPATH>
      </FIELD>
      <FIELD type="AdditionalFields" label="Ent_NIF" source-type="AdditionalFields">
        <TAG><![CDATA[#NOVOREGISTO:CA:Ent_NIF#]]></TAG>
        <VALUE><![CDATA[#NOVOREGISTO:CA:Ent_NIF#]]></VALUE>
        <XPATH><![CDATA[/CARD/FIELDS/FIELD[NAME='Ent_NIF']/VALUE]]></XPATH>
      </FIELD>
      <FIELD type="AdditionalFields" label="Tecn_Resp_DARS" source-type="AdditionalFields">
        <TAG><![CDATA[#NOVOREGISTO:CA:Tecn_Resp_DARS#]]></TAG>
        <VALUE><![CDATA[#NOVOREGISTO:CA:Tecn_Resp_DARS#]]></VALUE>
        <XPATH><![CDATA[/CARD/FIELDS/FIELD[NAME='Tecn_Resp_DARS']/VALUE]]></XPATH>
      </FIELD>
      <FIELD type="AdditionalFields" label="Al_Sancao_Prev" source-type="AdditionalFields">
        <TAG><![CDATA[#NOVOREGISTO:CA:Al_Sancao_Prev#]]></TAG>
        <VALUE><![CDATA[#NOVOREGISTO:CA:Al_Sancao_Prev#]]></VALUE>
        <XPATH><![CDATA[/CARD/FIELDS/FIELD[NAME='Al_Sancao_Prev']/VALUE]]></XPATH>
      </FIELD>
      <FIELD type="AdditionalFields" label="Sal_Sancao_Prev" source-type="AdditionalFields">
        <TAG><![CDATA[#NOVOREGISTO:CA:Sal_Sancao_Prev#]]></TAG>
        <VALUE><![CDATA[#NOVOREGISTO:CA:Sal_Sancao_Prev#]]></VALUE>
        <XPATH><![CDATA[/CARD/FIELDS/FIELD[NAME='Sal_Sancao_Prev']/VALUE]]></XPATH>
      </FIELD>
      <FIELD type="AdditionalFields" label="Pessoa_Colectiv" source-type="AdditionalFields">
        <TAG><![CDATA[#NOVOREGISTO:CA:Pessoa_Colectiv#]]></TAG>
        <VALUE><![CDATA[#NOVOREGISTO:CA:Pessoa_Colectiv#]]></VALUE>
        <XPATH><![CDATA[/CARD/FIELDS/FIELD[NAME='Pessoa_Colectiv']/VALUE]]></XPATH>
      </FIELD>
      <FIELD type="AdditionalFields" label="Mandat_Arguido" source-type="AdditionalFields">
        <TAG><![CDATA[#NOVOREGISTO:CA:Mandat_Arguido#]]></TAG>
        <VALUE><![CDATA[#NOVOREGISTO:CA:Mandat_Arguido#]]></VALUE>
        <XPATH><![CDATA[/CARD/FIELDS/FIELD[NAME='Mandat_Arguido']/VALUE]]></XPATH>
      </FIELD>
      <FIELD type="AdditionalFields" label="Tecnicos_DCM" source-type="AdditionalFields">
        <TAG><![CDATA[#NOVOREGISTO:CA:Tecnicos_DCM#]]></TAG>
        <VALUE><![CDATA[#NOVOREGISTO:CA:Tecnicos_DCM#]]></VALUE>
        <XPATH><![CDATA[/CARD/FIELDS/FIELD[NAME='Tecnicos_DCM']/VALUE]]></XPATH>
      </FIELD>
      <FIELD type="AdditionalFields" label="N_Carta_CDI" source-type="AdditionalFields">
        <TAG><![CDATA[#NOVOREGISTO:CA:N_Carta_CDI#]]></TAG>
        <VALUE><![CDATA[#NOVOREGISTO:CA:N_Carta_CDI#]]></VALUE>
        <XPATH><![CDATA[/CARD/FIELDS/FIELD[NAME='N_Carta_CDI']/VALUE]]></XPATH>
      </FIELD>
      <FIELD type="AdditionalFields" label="Tipo_Represent" source-type="AdditionalFields">
        <TAG><![CDATA[#NOVOREGISTO:CA:Tipo_Represent#]]></TAG>
        <VALUE><![CDATA[#NOVOREGISTO:CA:Tipo_Represent#]]></VALUE>
        <XPATH><![CDATA[/CARD/FIELDS/FIELD[NAME='Tipo_Represent']/VALUE]]></XPATH>
      </FIELD>
      <FIELD type="AdditionalFields" label="Tecn_Resp_DDI" source-type="AdditionalFields">
        <TAG><![CDATA[#NOVOREGISTO:CA:Tecn_Resp_DDI#]]></TAG>
        <VALUE><![CDATA[#NOVOREGISTO:CA:Tecn_Resp_DDI#]]></VALUE>
        <XPATH><![CDATA[/CARD/FIELDS/FIELD[NAME='Tecn_Resp_DDI']/VALUE]]></XPATH>
      </FIELD>
      <FIELD type="AdditionalFields" label="Ent_PNome" source-type="AdditionalFields">
        <TAG><![CDATA[#NOVOREGISTO:CA:Ent_PNome#]]></TAG>
        <VALUE><![CDATA[#NOVOREGISTO:CA:Ent_PNome#]]></VALUE>
        <XPATH><![CDATA[/CARD/FIELDS/FIELD[NAME='Ent_PNome']/VALUE]]></XPATH>
      </FIELD>
      <FIELD type="AdditionalFields" label="Ent_PCod" source-type="AdditionalFields">
        <TAG><![CDATA[#NOVOREGISTO:CA:Ent_PCod#]]></TAG>
        <VALUE><![CDATA[#NOVOREGISTO:CA:Ent_PCod#]]></VALUE>
        <XPATH><![CDATA[/CARD/FIELDS/FIELD[NAME='Ent_PCod']/VALUE]]></XPATH>
      </FIELD>
      <FIELD type="AdditionalFields" label="Ent_PNif" source-type="AdditionalFields">
        <TAG><![CDATA[#NOVOREGISTO:CA:Ent_PNif#]]></TAG>
        <VALUE><![CDATA[#NOVOREGISTO:CA:Ent_PNif#]]></VALUE>
        <XPATH><![CDATA[/CARD/FIELDS/FIELD[NAME='Ent_PNif']/VALUE]]></XPATH>
      </FIELD>
      <FIELD type="AdditionalFields" label="Ent_PTipo" source-type="AdditionalFields">
        <TAG><![CDATA[#NOVOREGISTO:CA:Ent_PTipo#]]></TAG>
        <VALUE><![CDATA[#NOVOREGISTO:CA:Ent_PTipo#]]></VALUE>
        <XPATH><![CDATA[/CARD/FIELDS/FIELD[NAME='Ent_PTipo']/VALUE]]></XPATH>
      </FIELD>
      <FIELD type="AdditionalFields" label="Dat_Autorizacao" source-type="AdditionalFields">
        <TAG><![CDATA[#NOVOREGISTO:CA:Dat_Autorizacao#]]></TAG>
        <VALUE><![CDATA[#NOVOREGISTO:CA:Dat_Autorizacao#]]></VALUE>
        <XPATH><![CDATA[/CARD/FIELDS/FIELD[NAME='Dat_Autorizacao']/VALUE]]></XPATH>
      </FIELD>
      <FIELD type="AdditionalFields" label="Tempo_prsv" source-type="AdditionalFields">
        <TAG><![CDATA[#NOVOREGISTO:CA:Tempo_prsv#]]></TAG>
        <VALUE><![CDATA[#NOVOREGISTO:CA:Tempo_prsv#]]></VALUE>
        <XPATH><![CDATA[/CARD/FIELDS/FIELD[NAME='Tempo_prsv']/VALUE]]></XPATH>
      </FIELD>
      <FIELD type="AdditionalFields" label="Dt_Autorizacao" source-type="AdditionalFields">
        <TAG><![CDATA[#NOVOREGISTO:CA:Dt_Autorizacao#]]></TAG>
        <VALUE><![CDATA[#NOVOREGISTO:CA:Dt_Autorizacao#]]></VALUE>
        <XPATH><![CDATA[/CARD/FIELDS/FIELD[NAME='Dt_Autorizacao']/VALUE]]></XPATH>
      </FIELD>
      <FIELD type="AdditionalFields" label="Sem_efeito" source-type="AdditionalFields">
        <TAG><![CDATA[#NOVOREGISTO:CA:Sem_efeito#]]></TAG>
        <VALUE><![CDATA[#NOVOREGISTO:CA:Sem_efeito#]]></VALUE>
        <XPATH><![CDATA[/CARD/FIELDS/FIELD[NAME='Sem_efeito']/VALUE]]></XPATH>
      </FIELD>
      <FIELD type="AdditionalFields" label="TAG" source-type="AdditionalFields">
        <TAG><![CDATA[#NOVOREGISTO:CA:TAG#]]></TAG>
        <VALUE><![CDATA[#NOVOREGISTO:CA:TAG#]]></VALUE>
        <XPATH><![CDATA[/CARD/FIELDS/FIELD[NAME='TAG']/VALUE]]></XPATH>
      </FIELD>
      <FIELD type="AdditionalFields" label="TESTE" source-type="AdditionalFields">
        <TAG><![CDATA[#NOVOREGISTO:CA:TESTE#]]></TAG>
        <VALUE><![CDATA[#NOVOREGISTO:CA:TESTE#]]></VALUE>
        <XPATH><![CDATA[/CARD/FIELDS/FIELD[NAME='TESTE']/VALUE]]></XPATH>
      </FIELD>
      <FIELD type="AdditionalFields" label="Tipo_Conta" source-type="AdditionalFields">
        <TAG><![CDATA[#NOVOREGISTO:CA:Tipo_Conta#]]></TAG>
        <VALUE><![CDATA[#NOVOREGISTO:CA:Tipo_Conta#]]></VALUE>
        <XPATH><![CDATA[/CARD/FIELDS/FIELD[NAME='Tipo_Conta']/VALUE]]></XPATH>
      </FIELD>
      <FIELD type="AdditionalFields" label="Relevante" source-type="AdditionalFields">
        <TAG><![CDATA[#NOVOREGISTO:CA:Relevante#]]></TAG>
        <VALUE><![CDATA[#NOVOREGISTO:CA:Relevante#]]></VALUE>
        <XPATH><![CDATA[/CARD/FIELDS/FIELD[NAME='Relevante']/VALUE]]></XPATH>
      </FIELD>
      <FIELD type="AdditionalFields" label="Documento_Papel" source-type="AdditionalFields">
        <TAG><![CDATA[#NOVOREGISTO:CA:Documento_Papel#]]></TAG>
        <VALUE><![CDATA[#NOVOREGISTO:CA:Documento_Papel#]]></VALUE>
        <XPATH><![CDATA[/CARD/FIELDS/FIELD[NAME='Documento_Papel']/VALUE]]></XPATH>
      </FIELD>
      <FIELD type="AdditionalFields" label="Tipo_Acesso" source-type="AdditionalFields">
        <TAG><![CDATA[#NOVOREGISTO:CA:Tipo_Acesso#]]></TAG>
        <VALUE><![CDATA[#NOVOREGISTO:CA:Tipo_Acesso#]]></VALUE>
        <XPATH><![CDATA[/CARD/FIELDS/FIELD[NAME='Tipo_Acesso']/VALUE]]></XPATH>
      </FIELD>
      <FIELD type="AdditionalFields" label="Descricao_NRO" source-type="AdditionalFields">
        <TAG><![CDATA[#NOVOREGISTO:CA:Descricao_NRO#]]></TAG>
        <VALUE><![CDATA[#NOVOREGISTO:CA:Descricao_NRO#]]></VALUE>
        <XPATH><![CDATA[/CARD/FIELDS/FIELD[NAME='Descricao_NRO']/VALUE]]></XPATH>
      </FIELD>
      <FIELD type="AdditionalFields" label="Ano_Ref" source-type="AdditionalFields">
        <TAG><![CDATA[#NOVOREGISTO:CA:Ano_Ref#]]></TAG>
        <VALUE><![CDATA[#NOVOREGISTO:CA:Ano_Ref#]]></VALUE>
        <XPATH><![CDATA[/CARD/FIELDS/FIELD[NAME='Ano_Ref']/VALUE]]></XPATH>
      </FIELD>
      <FIELD type="AdditionalFields" label="Mes_Ref" source-type="AdditionalFields">
        <TAG><![CDATA[#NOVOREGISTO:CA:Mes_Ref#]]></TAG>
        <VALUE><![CDATA[#NOVOREGISTO:CA:Mes_Ref#]]></VALUE>
        <XPATH><![CDATA[/CARD/FIELDS/FIELD[NAME='Mes_Ref']/VALUE]]></XPATH>
      </FIELD>
      <FIELD type="AdditionalFields" label="Situacao" source-type="AdditionalFields">
        <TAG><![CDATA[#NOVOREGISTO:CA:Situacao#]]></TAG>
        <VALUE><![CDATA[#NOVOREGISTO:CA:Situacao#]]></VALUE>
        <XPATH><![CDATA[/CARD/FIELDS/FIELD[NAME='Situacao']/VALUE]]></XPATH>
      </FIELD>
    </NODE>
  </NODE>
  <!-- BEGIN: Distribution Template -->
  <NODE label="1ºRegisto da Distribuição" type="DistributionFirstCardTemplate" source-type="DistributionFirstCardTemplate" replaceValue="false">
    <FIELD label="Nº de Registo">
      <TAG><![CDATA[#PRIMEIROREGISTO:NUMERO#]]></TAG>
      <VALUE><![CDATA[Nº de Registo]]></VALUE>
      <XPATH/>
    </FIELD>
    <FIELD label="Código de barras do Nº de Registo" dtype="barcode" barcodetype="code39">
      <TAG><![CDATA[#PRIMEIR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/>
    </FIELD>
    <FIELD label="Assunto">
      <TAG><![CDATA[#PRIMEIROREGISTO:ASSUNTO#]]></TAG>
      <VALUE><![CDATA[Assunto]]></VALUE>
      <XPATH/>
    </FIELD>
    <FIELD label="Observações">
      <TAG><![CDATA[#PRIMEIROREGISTO:OBSERVACOES#]]></TAG>
      <VALUE><![CDATA[Observações]]></VALUE>
      <XPATH/>
    </FIELD>
    <FIELD label="Data" dtype="D">
      <TAG><![CDATA[#PRIMEIROREGISTO:DATA#]]></TAG>
      <VALUE><![CDATA[Data]]></VALUE>
      <XPATH/>
    </FIELD>
    <NODE label="Classificação" type="CardClassitication">
      <FIELD label="Descrição">
        <TAG><![CDATA[#PRIMEIROREGISTO:CLASSIFICACAO:1:DESCRICAO#]]></TAG>
        <VALUE><![CDATA[Descrição]]></VALUE>
        <XPATH/>
      </FIELD>
      <FIELD label="Código">
        <TAG><![CDATA[#PRIMEIROREGISTO:CLASSIFICACAO:1:CODIGO#]]></TAG>
        <VALUE><![CDATA[Código]]></VALUE>
        <XPATH/>
      </FIELD>
    </NODE>
    <NODE label="Processo" type="CardProcess">
      <FIELD label="Código">
        <TAG><![CDATA[#PRIMEIROREGISTO:PROCESSO:1:CODIGO#]]></TAG>
        <VALUE><![CDATA[Código]]></VALUE>
        <XPATH/>
      </FIELD>
      <FIELD label="Assunto">
        <TAG><![CDATA[#PRIMEIROREGISTO:PROCESSO:1:ASSUNTO#]]></TAG>
        <VALUE><![CDATA[Assunto]]></VALUE>
        <XPATH/>
      </FIELD>
    </NODE>
    <NODE label="Entidade" type="CardEntity">
      <FIELD label="Nome">
        <TAG><![CDATA[#PRIMEIROREGISTO:ENTIDADE:NOME#]]></TAG>
        <VALUE><![CDATA[Nome]]></VALUE>
        <XPATH><![CDATA[/CARD/ENTITIES/ENTITY[TYPE='P']/NAME]]></XPATH>
      </FIELD>
      <FIELD label="Organização">
        <TAG><![CDATA[#PRIMEIROREGISTO:ENTIDADE:ORGANIZAÇÃO#]]></TAG>
        <VALUE><![CDATA[Organização]]></VALUE>
        <XPATH><![CDATA[/CARD/ENTITIES/ENTITY[TYPE='P']/ORGANIZATION]]></XPATH>
      </FIELD>
      <FIELD label="Email">
        <TAG><![CDATA[#PRIMEIROREGISTO:ENTIDADE:EMAIL#]]></TAG>
        <VALUE><![CDATA[Email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Page" source-type="EntityFields">
        <TAG><![CDATA[#PRIMEIROREGISTO:ENTIDADE:HomePage#]]></TAG>
        <VALUE><![CDATA[#PRIMEIROREGISTO:ENTIDADE:HomePage#]]></VALUE>
        <XPATH><![CDATA[/CARD/ENTITIES/ENTITY[TYPE='P']/PROPERTIES/PROPERTY[NAME='Home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PRIMEIROREGISTO:DISTRIBUICAO:CODIGO#]]></TAG>
        <VALUE><![CDATA[Código]]></VALUE>
        <XPATH/>
      </FIELD>
      <FIELD label="Assunto">
        <TAG><![CDATA[#PRIMEIROREGISTO:DISTRIBUICAO:ASSUNTO#]]></TAG>
        <VALUE><![CDATA[Assunto]]></VALUE>
        <XPATH/>
      </FIELD>
    </NODE>
    <NODE label="Documento" type="CardDocument">
      <FIELD label="Referência">
        <TAG><![CDATA[#PRIMEIROREGISTO:DOCUMENTO:REFERENCIA#]]></TAG>
        <VALUE><![CDATA[Referência]]></VALUE>
        <XPATH/>
      </FIELD>
      <FIELD label="Tipo de Documento">
        <TAG><![CDATA[#PRIMEIROREGISTO:DOCUMENTO:TIPO#]]></TAG>
        <VALUE><![CDATA[Tipo de Documento]]></VALUE>
        <XPATH/>
      </FIELD>
      <FIELD label="Data na Origem" dtype="D">
        <TAG><![CDATA[#PRIMEIROREGISTO:DOCUMENTO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Nome_remetente" source-type="AdditionalFields">
        <TAG><![CDATA[#PRIMEIROREGISTO:CA:Nome_remetente#]]></TAG>
        <VALUE><![CDATA[#PRIMEIROREGISTO:CA:Nome_remetente#]]></VALUE>
        <XPATH><![CDATA[/CARD/FIELDS/FIELD[NAME='Nome_remetente']/VALUE]]></XPATH>
      </FIELD>
      <FIELD type="AdditionalFields" label="Destino_ISP" source-type="AdditionalFields">
        <TAG><![CDATA[#PRIMEIROREGISTO:CA:Destino_ISP#]]></TAG>
        <VALUE><![CDATA[#PRIMEIROREGISTO:CA:Destino_ISP#]]></VALUE>
        <XPATH><![CDATA[/CARD/FIELDS/FIELD[NAME='Destino_ISP']/VALUE]]></XPATH>
      </FIELD>
      <FIELD type="AdditionalFields" label="CC_ISP" source-type="AdditionalFields">
        <TAG><![CDATA[#PRIMEIROREGISTO:CA:CC_ISP#]]></TAG>
        <VALUE><![CDATA[#PRIMEIROREGISTO:CA:CC_ISP#]]></VALUE>
        <XPATH><![CDATA[/CARD/FIELDS/FIELD[NAME='CC_ISP']/VALUE]]></XPATH>
      </FIELD>
      <FIELD type="AdditionalFields" label="N_Serie" source-type="AdditionalFields">
        <TAG><![CDATA[#PRIMEIROREGISTO:CA:N_Serie#]]></TAG>
        <VALUE><![CDATA[#PRIMEIROREGISTO:CA:N_Serie#]]></VALUE>
        <XPATH><![CDATA[/CARD/FIELDS/FIELD[NAME='N_Serie']/VALUE]]></XPATH>
      </FIELD>
      <FIELD type="AdditionalFields" label="Pasta_arquivo" source-type="AdditionalFields">
        <TAG><![CDATA[#PRIMEIROREGISTO:CA:Pasta_arquivo#]]></TAG>
        <VALUE><![CDATA[#PRIMEIROREGISTO:CA:Pasta_arquivo#]]></VALUE>
        <XPATH><![CDATA[/CARD/FIELDS/FIELD[NAME='Pasta_arquivo']/VALUE]]></XPATH>
      </FIELD>
      <FIELD type="AdditionalFields" label="N_factura" source-type="AdditionalFields">
        <TAG><![CDATA[#PRIMEIROREGISTO:CA:N_factura#]]></TAG>
        <VALUE><![CDATA[#PRIMEIROREGISTO:CA:N_factura#]]></VALUE>
        <XPATH><![CDATA[/CARD/FIELDS/FIELD[NAME='N_factura']/VALUE]]></XPATH>
      </FIELD>
      <FIELD type="AdditionalFields" label="Data_emissao" source-type="AdditionalFields">
        <TAG><![CDATA[#PRIMEIROREGISTO:CA:Data_emissao#]]></TAG>
        <VALUE><![CDATA[#PRIMEIROREGISTO:CA:Data_emissao#]]></VALUE>
        <XPATH><![CDATA[/CARD/FIELDS/FIELD[NAME='Data_emissao']/VALUE]]></XPATH>
      </FIELD>
      <FIELD type="AdditionalFields" label="Nome_fornecedor" source-type="AdditionalFields">
        <TAG><![CDATA[#PRIMEIROREGISTO:CA:Nome_fornecedor#]]></TAG>
        <VALUE><![CDATA[#PRIMEIROREGISTO:CA:Nome_fornecedor#]]></VALUE>
        <XPATH><![CDATA[/CARD/FIELDS/FIELD[NAME='Nome_fornecedor']/VALUE]]></XPATH>
      </FIELD>
      <FIELD type="AdditionalFields" label="Valor_total" source-type="AdditionalFields">
        <TAG><![CDATA[#PRIMEIROREGISTO:CA:Valor_total#]]></TAG>
        <VALUE><![CDATA[#PRIMEIROREGISTO:CA:Valor_total#]]></VALUE>
        <XPATH><![CDATA[/CARD/FIELDS/FIELD[NAME='Valor_total']/VALUE]]></XPATH>
      </FIELD>
      <FIELD type="AdditionalFields" label="Entidade_destin" source-type="AdditionalFields">
        <TAG><![CDATA[#PRIMEIROREGISTO:CA:Entidade_destin#]]></TAG>
        <VALUE><![CDATA[#PRIMEIROREGISTO:CA:Entidade_destin#]]></VALUE>
        <XPATH><![CDATA[/CARD/FIELDS/FIELD[NAME='Entidade_destin']/VALUE]]></XPATH>
      </FIELD>
      <FIELD type="AdditionalFields" label="Origem_ISP" source-type="AdditionalFields">
        <TAG><![CDATA[#PRIMEIROREGISTO:CA:Origem_ISP#]]></TAG>
        <VALUE><![CDATA[#PRIMEIROREGISTO:CA:Origem_ISP#]]></VALUE>
        <XPATH><![CDATA[/CARD/FIELDS/FIELD[NAME='Origem_ISP']/VALUE]]></XPATH>
      </FIELD>
      <FIELD type="AdditionalFields" label="Tipo_prodservic" source-type="AdditionalFields">
        <TAG><![CDATA[#PRIMEIROREGISTO:CA:Tipo_prodservic#]]></TAG>
        <VALUE><![CDATA[#PRIMEIROREGISTO:CA:Tipo_prodservic#]]></VALUE>
        <XPATH><![CDATA[/CARD/FIELDS/FIELD[NAME='Tipo_prodservic']/VALUE]]></XPATH>
      </FIELD>
      <FIELD type="AdditionalFields" label="Nome_orgaocomun" source-type="AdditionalFields">
        <TAG><![CDATA[#PRIMEIROREGISTO:CA:Nome_orgaocomun#]]></TAG>
        <VALUE><![CDATA[#PRIMEIROREGISTO:CA:Nome_orgaocomun#]]></VALUE>
        <XPATH><![CDATA[/CARD/FIELDS/FIELD[NAME='Nome_orgaocomun']/VALUE]]></XPATH>
      </FIELD>
      <FIELD type="AdditionalFields" label="Tipo_Notinf" source-type="AdditionalFields">
        <TAG><![CDATA[#PRIMEIROREGISTO:CA:Tipo_Notinf#]]></TAG>
        <VALUE><![CDATA[#PRIMEIROREGISTO:CA:Tipo_Notinf#]]></VALUE>
        <XPATH><![CDATA[/CARD/FIELDS/FIELD[NAME='Tipo_Notinf']/VALUE]]></XPATH>
      </FIELD>
      <FIELD type="AdditionalFields" label="Data_conf" source-type="AdditionalFields">
        <TAG><![CDATA[#PRIMEIROREGISTO:CA:Data_conf#]]></TAG>
        <VALUE><![CDATA[#PRIMEIROREGISTO:CA:Data_conf#]]></VALUE>
        <XPATH><![CDATA[/CARD/FIELDS/FIELD[NAME='Data_conf']/VALUE]]></XPATH>
      </FIELD>
      <FIELD type="AdditionalFields" label="Local_conf" source-type="AdditionalFields">
        <TAG><![CDATA[#PRIMEIROREGISTO:CA:Local_conf#]]></TAG>
        <VALUE><![CDATA[#PRIMEIROREGISTO:CA:Local_conf#]]></VALUE>
        <XPATH><![CDATA[/CARD/FIELDS/FIELD[NAME='Local_conf']/VALUE]]></XPATH>
      </FIELD>
      <FIELD type="AdditionalFields" label="Tipo_evento" source-type="AdditionalFields">
        <TAG><![CDATA[#PRIMEIROREGISTO:CA:Tipo_evento#]]></TAG>
        <VALUE><![CDATA[#PRIMEIROREGISTO:CA:Tipo_evento#]]></VALUE>
        <XPATH><![CDATA[/CARD/FIELDS/FIELD[NAME='Tipo_evento']/VALUE]]></XPATH>
      </FIELD>
      <FIELD type="AdditionalFields" label="Local_evento" source-type="AdditionalFields">
        <TAG><![CDATA[#PRIMEIROREGISTO:CA:Local_evento#]]></TAG>
        <VALUE><![CDATA[#PRIMEIROREGISTO:CA:Local_evento#]]></VALUE>
        <XPATH><![CDATA[/CARD/FIELDS/FIELD[NAME='Local_evento']/VALUE]]></XPATH>
      </FIELD>
      <FIELD type="AdditionalFields" label="Data_aberevento" source-type="AdditionalFields">
        <TAG><![CDATA[#PRIMEIROREGISTO:CA:Data_aberevento#]]></TAG>
        <VALUE><![CDATA[#PRIMEIROREGISTO:CA:Data_aberevento#]]></VALUE>
        <XPATH><![CDATA[/CARD/FIELDS/FIELD[NAME='Data_aberevento']/VALUE]]></XPATH>
      </FIELD>
      <FIELD type="AdditionalFields" label="Data_fimevento" source-type="AdditionalFields">
        <TAG><![CDATA[#PRIMEIROREGISTO:CA:Data_fimevento#]]></TAG>
        <VALUE><![CDATA[#PRIMEIROREGISTO:CA:Data_fimevento#]]></VALUE>
        <XPATH><![CDATA[/CARD/FIELDS/FIELD[NAME='Data_fimevento']/VALUE]]></XPATH>
      </FIELD>
      <FIELD type="AdditionalFields" label="tipo_fluxo" source-type="AdditionalFields">
        <TAG><![CDATA[#PRIMEIROREGISTO:CA:tipo_fluxo#]]></TAG>
        <VALUE><![CDATA[#PRIMEIROREGISTO:CA:tipo_fluxo#]]></VALUE>
        <XPATH><![CDATA[/CARD/FIELDS/FIELD[NAME='tipo_fluxo']/VALUE]]></XPATH>
      </FIELD>
      <FIELD type="AdditionalFields" label="Referencia_ISP" source-type="AdditionalFields">
        <TAG><![CDATA[#PRIMEIROREGISTO:CA:Referencia_ISP#]]></TAG>
        <VALUE><![CDATA[#PRIMEIROREGISTO:CA:Referencia_ISP#]]></VALUE>
        <XPATH><![CDATA[/CARD/FIELDS/FIELD[NAME='Referencia_ISP']/VALUE]]></XPATH>
      </FIELD>
      <FIELD type="AdditionalFields" label="PID" source-type="AdditionalFields">
        <TAG><![CDATA[#PRIMEIROREGISTO:CA:PID#]]></TAG>
        <VALUE><![CDATA[#PRIMEIROREGISTO:CA:PID#]]></VALUE>
        <XPATH><![CDATA[/CARD/FIELDS/FIELD[NAME='PID']/VALUE]]></XPATH>
      </FIELD>
      <FIELD type="AdditionalFields" label="Tipo_documento" source-type="AdditionalFields">
        <TAG><![CDATA[#PRIMEIROREGISTO:CA:Tipo_documento#]]></TAG>
        <VALUE><![CDATA[#PRIMEIROREGISTO:CA:Tipo_documento#]]></VALUE>
        <XPATH><![CDATA[/CARD/FIELDS/FIELD[NAME='Tipo_documento']/VALUE]]></XPATH>
      </FIELD>
      <FIELD type="AdditionalFields" label="DIGITALIZ_POR" source-type="AdditionalFields">
        <TAG><![CDATA[#PRIMEIROREGISTO:CA:DIGITALIZ_POR#]]></TAG>
        <VALUE><![CDATA[#PRIMEIROREGISTO:CA:DIGITALIZ_POR#]]></VALUE>
        <XPATH><![CDATA[/CARD/FIELDS/FIELD[NAME='DIGITALIZ_POR']/VALUE]]></XPATH>
      </FIELD>
      <FIELD type="AdditionalFields" label="VALIDADO_POR" source-type="AdditionalFields">
        <TAG><![CDATA[#PRIMEIROREGISTO:CA:VALIDADO_POR#]]></TAG>
        <VALUE><![CDATA[#PRIMEIROREGISTO:CA:VALIDADO_POR#]]></VALUE>
        <XPATH><![CDATA[/CARD/FIELDS/FIELD[NAME='VALIDADO_POR']/VALUE]]></XPATH>
      </FIELD>
      <FIELD type="AdditionalFields" label="DATA_DIGITALIZ" source-type="AdditionalFields">
        <TAG><![CDATA[#PRIMEIROREGISTO:CA:DATA_DIGITALIZ#]]></TAG>
        <VALUE><![CDATA[#PRIMEIROREGISTO:CA:DATA_DIGITALIZ#]]></VALUE>
        <XPATH><![CDATA[/CARD/FIELDS/FIELD[NAME='DATA_DIGITALIZ']/VALUE]]></XPATH>
      </FIELD>
      <FIELD type="AdditionalFields" label="DATA_VALIDACAO" source-type="AdditionalFields">
        <TAG><![CDATA[#PRIMEIROREGISTO:CA:DATA_VALIDACAO#]]></TAG>
        <VALUE><![CDATA[#PRIMEIROREGISTO:CA:DATA_VALIDACAO#]]></VALUE>
        <XPATH><![CDATA[/CARD/FIELDS/FIELD[NAME='DATA_VALIDACAO']/VALUE]]></XPATH>
      </FIELD>
      <FIELD type="AdditionalFields" label="Documento_DCC" source-type="AdditionalFields">
        <TAG><![CDATA[#PRIMEIROREGISTO:CA:Documento_DCC#]]></TAG>
        <VALUE><![CDATA[#PRIMEIROREGISTO:CA:Documento_DCC#]]></VALUE>
        <XPATH><![CDATA[/CARD/FIELDS/FIELD[NAME='Documento_DCC']/VALUE]]></XPATH>
      </FIELD>
      <FIELD type="AdditionalFields" label="Ent_Processos" source-type="AdditionalFields">
        <TAG><![CDATA[#PRIMEIROREGISTO:CA:Ent_Processos#]]></TAG>
        <VALUE><![CDATA[#PRIMEIROREGISTO:CA:Ent_Processos#]]></VALUE>
        <XPATH><![CDATA[/CARD/FIELDS/FIELD[NAME='Ent_Processos']/VALUE]]></XPATH>
      </FIELD>
      <FIELD type="AdditionalFields" label="Nome_entidade" source-type="AdditionalFields">
        <TAG><![CDATA[#PRIMEIROREGISTO:CA:Nome_entidade#]]></TAG>
        <VALUE><![CDATA[#PRIMEIROREGISTO:CA:Nome_entidade#]]></VALUE>
        <XPATH><![CDATA[/CARD/FIELDS/FIELD[NAME='Nome_entidade']/VALUE]]></XPATH>
      </FIELD>
      <FIELD type="AdditionalFields" label="Data_pedido" source-type="AdditionalFields">
        <TAG><![CDATA[#PRIMEIROREGISTO:CA:Data_pedido#]]></TAG>
        <VALUE><![CDATA[#PRIMEIROREGISTO:CA:Data_pedido#]]></VALUE>
        <XPATH><![CDATA[/CARD/FIELDS/FIELD[NAME='Data_pedido']/VALUE]]></XPATH>
      </FIELD>
      <FIELD type="AdditionalFields" label="Tipo_distrib" source-type="AdditionalFields">
        <TAG><![CDATA[#PRIMEIROREGISTO:CA:Tipo_distrib#]]></TAG>
        <VALUE><![CDATA[#PRIMEIROREGISTO:CA:Tipo_distrib#]]></VALUE>
        <XPATH><![CDATA[/CARD/FIELDS/FIELD[NAME='Tipo_distrib']/VALUE]]></XPATH>
      </FIELD>
      <FIELD type="AdditionalFields" label="Tipo_destinatar" source-type="AdditionalFields">
        <TAG><![CDATA[#PRIMEIROREGISTO:CA:Tipo_destinatar#]]></TAG>
        <VALUE><![CDATA[#PRIMEIROREGISTO:CA:Tipo_destinatar#]]></VALUE>
        <XPATH><![CDATA[/CARD/FIELDS/FIELD[NAME='Tipo_destinatar']/VALUE]]></XPATH>
      </FIELD>
      <FIELD type="AdditionalFields" label="N_doc_distrib" source-type="AdditionalFields">
        <TAG><![CDATA[#PRIMEIROREGISTO:CA:N_doc_distrib#]]></TAG>
        <VALUE><![CDATA[#PRIMEIROREGISTO:CA:N_doc_distrib#]]></VALUE>
        <XPATH><![CDATA[/CARD/FIELDS/FIELD[NAME='N_doc_distrib']/VALUE]]></XPATH>
      </FIELD>
      <FIELD type="AdditionalFields" label="Data_distrib" source-type="AdditionalFields">
        <TAG><![CDATA[#PRIMEIROREGISTO:CA:Data_distrib#]]></TAG>
        <VALUE><![CDATA[#PRIMEIROREGISTO:CA:Data_distrib#]]></VALUE>
        <XPATH><![CDATA[/CARD/FIELDS/FIELD[NAME='Data_distrib']/VALUE]]></XPATH>
      </FIELD>
      <FIELD type="AdditionalFields" label="Morada_remetent" source-type="AdditionalFields">
        <TAG><![CDATA[#PRIMEIROREGISTO:CA:Morada_remetent#]]></TAG>
        <VALUE><![CDATA[#PRIMEIROREGISTO:CA:Morada_remetent#]]></VALUE>
        <XPATH><![CDATA[/CARD/FIELDS/FIELD[NAME='Morada_remetent']/VALUE]]></XPATH>
      </FIELD>
      <FIELD type="AdditionalFields" label="Codigo_Postal_3" source-type="AdditionalFields">
        <TAG><![CDATA[#PRIMEIROREGISTO:CA:Codigo_Postal_3#]]></TAG>
        <VALUE><![CDATA[#PRIMEIROREGISTO:CA:Codigo_Postal_3#]]></VALUE>
        <XPATH><![CDATA[/CARD/FIELDS/FIELD[NAME='Codigo_Postal_3']/VALUE]]></XPATH>
      </FIELD>
      <FIELD type="AdditionalFields" label="Codigo_Postal_4" source-type="AdditionalFields">
        <TAG><![CDATA[#PRIMEIROREGISTO:CA:Codigo_Postal_4#]]></TAG>
        <VALUE><![CDATA[#PRIMEIROREGISTO:CA:Codigo_Postal_4#]]></VALUE>
        <XPATH><![CDATA[/CARD/FIELDS/FIELD[NAME='Codigo_Postal_4']/VALUE]]></XPATH>
      </FIELD>
      <FIELD type="AdditionalFields" label="Localidade" source-type="AdditionalFields">
        <TAG><![CDATA[#PRIMEIROREGISTO:CA:Localidade#]]></TAG>
        <VALUE><![CDATA[#PRIMEIROREGISTO:CA:Localidade#]]></VALUE>
        <XPATH><![CDATA[/CARD/FIELDS/FIELD[NAME='Localidade']/VALUE]]></XPATH>
      </FIELD>
      <FIELD type="AdditionalFields" label="Nom_Entidade" source-type="AdditionalFields">
        <TAG><![CDATA[#PRIMEIROREGISTO:CA:Nom_Entidade#]]></TAG>
        <VALUE><![CDATA[#PRIMEIROREGISTO:CA:Nom_Entidade#]]></VALUE>
        <XPATH><![CDATA[/CARD/FIELDS/FIELD[NAME='Nom_Entidade']/VALUE]]></XPATH>
      </FIELD>
      <FIELD type="AdditionalFields" label="Ano_rec" source-type="AdditionalFields">
        <TAG><![CDATA[#PRIMEIROREGISTO:CA:Ano_rec#]]></TAG>
        <VALUE><![CDATA[#PRIMEIROREGISTO:CA:Ano_rec#]]></VALUE>
        <XPATH><![CDATA[/CARD/FIELDS/FIELD[NAME='Ano_rec']/VALUE]]></XPATH>
      </FIELD>
      <FIELD type="AdditionalFields" label="Area" source-type="AdditionalFields">
        <TAG><![CDATA[#PRIMEIROREGISTO:CA:Area#]]></TAG>
        <VALUE><![CDATA[#PRIMEIROREGISTO:CA:Area#]]></VALUE>
        <XPATH><![CDATA[/CARD/FIELDS/FIELD[NAME='Area']/VALUE]]></XPATH>
      </FIELD>
      <FIELD type="AdditionalFields" label="Assunto_DCM" source-type="AdditionalFields">
        <TAG><![CDATA[#PRIMEIROREGISTO:CA:Assunto_DCM#]]></TAG>
        <VALUE><![CDATA[#PRIMEIROREGISTO:CA:Assunto_DCM#]]></VALUE>
        <XPATH><![CDATA[/CARD/FIELDS/FIELD[NAME='Assunto_DCM']/VALUE]]></XPATH>
      </FIELD>
      <FIELD type="AdditionalFields" label="Autor" source-type="AdditionalFields">
        <TAG><![CDATA[#PRIMEIROREGISTO:CA:Autor#]]></TAG>
        <VALUE><![CDATA[#PRIMEIROREGISTO:CA:Autor#]]></VALUE>
        <XPATH><![CDATA[/CARD/FIELDS/FIELD[NAME='Autor']/VALUE]]></XPATH>
      </FIELD>
      <FIELD type="AdditionalFields" label="Colaborador" source-type="AdditionalFields">
        <TAG><![CDATA[#PRIMEIROREGISTO:CA:Colaborador#]]></TAG>
        <VALUE><![CDATA[#PRIMEIROREGISTO:CA:Colaborador#]]></VALUE>
        <XPATH><![CDATA[/CARD/FIELDS/FIELD[NAME='Colaborador']/VALUE]]></XPATH>
      </FIELD>
      <FIELD type="AdditionalFields" label="UO" source-type="AdditionalFields">
        <TAG><![CDATA[#PRIMEIROREGISTO:CA:UO#]]></TAG>
        <VALUE><![CDATA[#PRIMEIROREGISTO:CA:UO#]]></VALUE>
        <XPATH><![CDATA[/CARD/FIELDS/FIELD[NAME='UO']/VALUE]]></XPATH>
      </FIELD>
      <FIELD type="AdditionalFields" label="Ativ_Ramo" source-type="AdditionalFields">
        <TAG><![CDATA[#PRIMEIROREGISTO:CA:Ativ_Ramo#]]></TAG>
        <VALUE><![CDATA[#PRIMEIROREGISTO:CA:Ativ_Ramo#]]></VALUE>
        <XPATH><![CDATA[/CARD/FIELDS/FIELD[NAME='Ativ_Ramo']/VALUE]]></XPATH>
      </FIELD>
      <FIELD type="AdditionalFields" label="Coordenador" source-type="AdditionalFields">
        <TAG><![CDATA[#PRIMEIROREGISTO:CA:Coordenador#]]></TAG>
        <VALUE><![CDATA[#PRIMEIROREGISTO:CA:Coordenador#]]></VALUE>
        <XPATH><![CDATA[/CARD/FIELDS/FIELD[NAME='Coordenador']/VALUE]]></XPATH>
      </FIELD>
      <FIELD type="AdditionalFields" label="Coordenador_G" source-type="AdditionalFields">
        <TAG><![CDATA[#PRIMEIROREGISTO:CA:Coordenador_G#]]></TAG>
        <VALUE><![CDATA[#PRIMEIROREGISTO:CA:Coordenador_G#]]></VALUE>
        <XPATH><![CDATA[/CARD/FIELDS/FIELD[NAME='Coordenador_G']/VALUE]]></XPATH>
      </FIELD>
      <FIELD type="AdditionalFields" label="Data_Reuniao" source-type="AdditionalFields">
        <TAG><![CDATA[#PRIMEIROREGISTO:CA:Data_Reuniao#]]></TAG>
        <VALUE><![CDATA[#PRIMEIROREGISTO:CA:Data_Reuniao#]]></VALUE>
        <XPATH><![CDATA[/CARD/FIELDS/FIELD[NAME='Data_Reuniao']/VALUE]]></XPATH>
      </FIELD>
      <FIELD type="AdditionalFields" label="Dec_Fav_Rec" source-type="AdditionalFields">
        <TAG><![CDATA[#PRIMEIROREGISTO:CA:Dec_Fav_Rec#]]></TAG>
        <VALUE><![CDATA[#PRIMEIROREGISTO:CA:Dec_Fav_Rec#]]></VALUE>
        <XPATH><![CDATA[/CARD/FIELDS/FIELD[NAME='Dec_Fav_Rec']/VALUE]]></XPATH>
      </FIELD>
      <FIELD type="AdditionalFields" label="Desig_Public" source-type="AdditionalFields">
        <TAG><![CDATA[#PRIMEIROREGISTO:CA:Desig_Public#]]></TAG>
        <VALUE><![CDATA[#PRIMEIROREGISTO:CA:Desig_Public#]]></VALUE>
        <XPATH><![CDATA[/CARD/FIELDS/FIELD[NAME='Desig_Public']/VALUE]]></XPATH>
      </FIELD>
      <FIELD type="AdditionalFields" label="Destino" source-type="AdditionalFields">
        <TAG><![CDATA[#PRIMEIROREGISTO:CA:Destino#]]></TAG>
        <VALUE><![CDATA[#PRIMEIROREGISTO:CA:Destino#]]></VALUE>
        <XPATH><![CDATA[/CARD/FIELDS/FIELD[NAME='Destino']/VALUE]]></XPATH>
      </FIELD>
      <FIELD type="AdditionalFields" label="Distribuicao" source-type="AdditionalFields">
        <TAG><![CDATA[#PRIMEIROREGISTO:CA:Distribuicao#]]></TAG>
        <VALUE><![CDATA[#PRIMEIROREGISTO:CA:Distribuicao#]]></VALUE>
        <XPATH><![CDATA[/CARD/FIELDS/FIELD[NAME='Distribuicao']/VALUE]]></XPATH>
      </FIELD>
      <FIELD type="AdditionalFields" label="Dt_env_resp" source-type="AdditionalFields">
        <TAG><![CDATA[#PRIMEIROREGISTO:CA:Dt_env_resp#]]></TAG>
        <VALUE><![CDATA[#PRIMEIROREGISTO:CA:Dt_env_resp#]]></VALUE>
        <XPATH><![CDATA[/CARD/FIELDS/FIELD[NAME='Dt_env_resp']/VALUE]]></XPATH>
      </FIELD>
      <FIELD type="AdditionalFields" label="Dt_lim_resp" source-type="AdditionalFields">
        <TAG><![CDATA[#PRIMEIROREGISTO:CA:Dt_lim_resp#]]></TAG>
        <VALUE><![CDATA[#PRIMEIROREGISTO:CA:Dt_lim_resp#]]></VALUE>
        <XPATH><![CDATA[/CARD/FIELDS/FIELD[NAME='Dt_lim_resp']/VALUE]]></XPATH>
      </FIELD>
      <FIELD type="AdditionalFields" label="Dt_v_final" source-type="AdditionalFields">
        <TAG><![CDATA[#PRIMEIROREGISTO:CA:Dt_v_final#]]></TAG>
        <VALUE><![CDATA[#PRIMEIROREGISTO:CA:Dt_v_final#]]></VALUE>
        <XPATH><![CDATA[/CARD/FIELDS/FIELD[NAME='Dt_v_final']/VALUE]]></XPATH>
      </FIELD>
      <FIELD type="AdditionalFields" label="Ent_Visada" source-type="AdditionalFields">
        <TAG><![CDATA[#PRIMEIROREGISTO:CA:Ent_Visada#]]></TAG>
        <VALUE><![CDATA[#PRIMEIROREGISTO:CA:Ent_Visada#]]></VALUE>
        <XPATH><![CDATA[/CARD/FIELDS/FIELD[NAME='Ent_Visada']/VALUE]]></XPATH>
      </FIELD>
      <FIELD type="AdditionalFields" label="Env_Proced" source-type="AdditionalFields">
        <TAG><![CDATA[#PRIMEIROREGISTO:CA:Env_Proced#]]></TAG>
        <VALUE><![CDATA[#PRIMEIROREGISTO:CA:Env_Proced#]]></VALUE>
        <XPATH><![CDATA[/CARD/FIELDS/FIELD[NAME='Env_Proced']/VALUE]]></XPATH>
      </FIELD>
      <FIELD type="AdditionalFields" label="Form_Tratam" source-type="AdditionalFields">
        <TAG><![CDATA[#PRIMEIROREGISTO:CA:Form_Tratam#]]></TAG>
        <VALUE><![CDATA[#PRIMEIROREGISTO:CA:Form_Tratam#]]></VALUE>
        <XPATH><![CDATA[/CARD/FIELDS/FIELD[NAME='Form_Tratam']/VALUE]]></XPATH>
      </FIELD>
      <FIELD type="AdditionalFields" label="Local" source-type="AdditionalFields">
        <TAG><![CDATA[#PRIMEIROREGISTO:CA:Local#]]></TAG>
        <VALUE><![CDATA[#PRIMEIROREGISTO:CA:Local#]]></VALUE>
        <XPATH><![CDATA[/CARD/FIELDS/FIELD[NAME='Local']/VALUE]]></XPATH>
      </FIELD>
      <FIELD type="AdditionalFields" label="N_Casos" source-type="AdditionalFields">
        <TAG><![CDATA[#PRIMEIROREGISTO:CA:N_Casos#]]></TAG>
        <VALUE><![CDATA[#PRIMEIROREGISTO:CA:N_Casos#]]></VALUE>
        <XPATH><![CDATA[/CARD/FIELDS/FIELD[NAME='N_Casos']/VALUE]]></XPATH>
      </FIELD>
      <FIELD type="AdditionalFields" label="N_Circular" source-type="AdditionalFields">
        <TAG><![CDATA[#PRIMEIROREGISTO:CA:N_Circular#]]></TAG>
        <VALUE><![CDATA[#PRIMEIROREGISTO:CA:N_Circular#]]></VALUE>
        <XPATH><![CDATA[/CARD/FIELDS/FIELD[NAME='N_Circular']/VALUE]]></XPATH>
      </FIELD>
      <FIELD type="AdditionalFields" label="N_Con_Pub" source-type="AdditionalFields">
        <TAG><![CDATA[#PRIMEIROREGISTO:CA:N_Con_Pub#]]></TAG>
        <VALUE><![CDATA[#PRIMEIROREGISTO:CA:N_Con_Pub#]]></VALUE>
        <XPATH><![CDATA[/CARD/FIELDS/FIELD[NAME='N_Con_Pub']/VALUE]]></XPATH>
      </FIELD>
      <FIELD type="AdditionalFields" label="N_N_Regulam" source-type="AdditionalFields">
        <TAG><![CDATA[#PRIMEIROREGISTO:CA:N_N_Regulam#]]></TAG>
        <VALUE><![CDATA[#PRIMEIROREGISTO:CA:N_N_Regulam#]]></VALUE>
        <XPATH><![CDATA[/CARD/FIELDS/FIELD[NAME='N_N_Regulam']/VALUE]]></XPATH>
      </FIELD>
      <FIELD type="AdditionalFields" label="Nc_Rv_Procd" source-type="AdditionalFields">
        <TAG><![CDATA[#PRIMEIROREGISTO:CA:Nc_Rv_Procd#]]></TAG>
        <VALUE><![CDATA[#PRIMEIROREGISTO:CA:Nc_Rv_Procd#]]></VALUE>
        <XPATH><![CDATA[/CARD/FIELDS/FIELD[NAME='Nc_Rv_Procd']/VALUE]]></XPATH>
      </FIELD>
      <FIELD type="AdditionalFields" label="Num_P_Leg" source-type="AdditionalFields">
        <TAG><![CDATA[#PRIMEIROREGISTO:CA:Num_P_Leg#]]></TAG>
        <VALUE><![CDATA[#PRIMEIROREGISTO:CA:Num_P_Leg#]]></VALUE>
        <XPATH><![CDATA[/CARD/FIELDS/FIELD[NAME='Num_P_Leg']/VALUE]]></XPATH>
      </FIELD>
      <FIELD type="AdditionalFields" label="Num_Processo" source-type="AdditionalFields">
        <TAG><![CDATA[#PRIMEIROREGISTO:CA:Num_Processo#]]></TAG>
        <VALUE><![CDATA[#PRIMEIROREGISTO:CA:Num_Processo#]]></VALUE>
        <XPATH><![CDATA[/CARD/FIELDS/FIELD[NAME='Num_Processo']/VALUE]]></XPATH>
      </FIELD>
      <FIELD type="AdditionalFields" label="Num_Ref_Viag" source-type="AdditionalFields">
        <TAG><![CDATA[#PRIMEIROREGISTO:CA:Num_Ref_Viag#]]></TAG>
        <VALUE><![CDATA[#PRIMEIROREGISTO:CA:Num_Ref_Viag#]]></VALUE>
        <XPATH><![CDATA[/CARD/FIELDS/FIELD[NAME='Num_Ref_Viag']/VALUE]]></XPATH>
      </FIELD>
      <FIELD type="AdditionalFields" label="Ord_Jur_C" source-type="AdditionalFields">
        <TAG><![CDATA[#PRIMEIROREGISTO:CA:Ord_Jur_C#]]></TAG>
        <VALUE><![CDATA[#PRIMEIROREGISTO:CA:Ord_Jur_C#]]></VALUE>
        <XPATH><![CDATA[/CARD/FIELDS/FIELD[NAME='Ord_Jur_C']/VALUE]]></XPATH>
      </FIELD>
      <FIELD type="AdditionalFields" label="Orig_Extern" source-type="AdditionalFields">
        <TAG><![CDATA[#PRIMEIROREGISTO:CA:Orig_Extern#]]></TAG>
        <VALUE><![CDATA[#PRIMEIROREGISTO:CA:Orig_Extern#]]></VALUE>
        <XPATH><![CDATA[/CARD/FIELDS/FIELD[NAME='Orig_Extern']/VALUE]]></XPATH>
      </FIELD>
      <FIELD type="AdditionalFields" label="Origem" source-type="AdditionalFields">
        <TAG><![CDATA[#PRIMEIROREGISTO:CA:Origem#]]></TAG>
        <VALUE><![CDATA[#PRIMEIROREGISTO:CA:Origem#]]></VALUE>
        <XPATH><![CDATA[/CARD/FIELDS/FIELD[NAME='Origem']/VALUE]]></XPATH>
      </FIELD>
      <FIELD type="AdditionalFields" label="Origem_Int" source-type="AdditionalFields">
        <TAG><![CDATA[#PRIMEIROREGISTO:CA:Origem_Int#]]></TAG>
        <VALUE><![CDATA[#PRIMEIROREGISTO:CA:Origem_Int#]]></VALUE>
        <XPATH><![CDATA[/CARD/FIELDS/FIELD[NAME='Origem_Int']/VALUE]]></XPATH>
      </FIELD>
      <FIELD type="AdditionalFields" label="Partes" source-type="AdditionalFields">
        <TAG><![CDATA[#PRIMEIROREGISTO:CA:Partes#]]></TAG>
        <VALUE><![CDATA[#PRIMEIROREGISTO:CA:Partes#]]></VALUE>
        <XPATH><![CDATA[/CARD/FIELDS/FIELD[NAME='Partes']/VALUE]]></XPATH>
      </FIELD>
      <FIELD type="AdditionalFields" label="Ponto_Sit" source-type="AdditionalFields">
        <TAG><![CDATA[#PRIMEIROREGISTO:CA:Ponto_Sit#]]></TAG>
        <VALUE><![CDATA[#PRIMEIROREGISTO:CA:Ponto_Sit#]]></VALUE>
        <XPATH><![CDATA[/CARD/FIELDS/FIELD[NAME='Ponto_Sit']/VALUE]]></XPATH>
      </FIELD>
      <FIELD type="AdditionalFields" label="Prioridade" source-type="AdditionalFields">
        <TAG><![CDATA[#PRIMEIROREGISTO:CA:Prioridade#]]></TAG>
        <VALUE><![CDATA[#PRIMEIROREGISTO:CA:Prioridade#]]></VALUE>
        <XPATH><![CDATA[/CARD/FIELDS/FIELD[NAME='Prioridade']/VALUE]]></XPATH>
      </FIELD>
      <FIELD type="AdditionalFields" label="Proc_Compl" source-type="AdditionalFields">
        <TAG><![CDATA[#PRIMEIROREGISTO:CA:Proc_Compl#]]></TAG>
        <VALUE><![CDATA[#PRIMEIROREGISTO:CA:Proc_Compl#]]></VALUE>
        <XPATH><![CDATA[/CARD/FIELDS/FIELD[NAME='Proc_Compl']/VALUE]]></XPATH>
      </FIELD>
      <FIELD type="AdditionalFields" label="Ramo" source-type="AdditionalFields">
        <TAG><![CDATA[#PRIMEIROREGISTO:CA:Ramo#]]></TAG>
        <VALUE><![CDATA[#PRIMEIROREGISTO:CA:Ramo#]]></VALUE>
        <XPATH><![CDATA[/CARD/FIELDS/FIELD[NAME='Ramo']/VALUE]]></XPATH>
      </FIELD>
      <FIELD type="AdditionalFields" label="Ref_Carta" source-type="AdditionalFields">
        <TAG><![CDATA[#PRIMEIROREGISTO:CA:Ref_Carta#]]></TAG>
        <VALUE><![CDATA[#PRIMEIROREGISTO:CA:Ref_Carta#]]></VALUE>
        <XPATH><![CDATA[/CARD/FIELDS/FIELD[NAME='Ref_Carta']/VALUE]]></XPATH>
      </FIELD>
      <FIELD type="AdditionalFields" label="Ref_Int" source-type="AdditionalFields">
        <TAG><![CDATA[#PRIMEIROREGISTO:CA:Ref_Int#]]></TAG>
        <VALUE><![CDATA[#PRIMEIROREGISTO:CA:Ref_Int#]]></VALUE>
        <XPATH><![CDATA[/CARD/FIELDS/FIELD[NAME='Ref_Int']/VALUE]]></XPATH>
      </FIELD>
      <FIELD type="AdditionalFields" label="Relator" source-type="AdditionalFields">
        <TAG><![CDATA[#PRIMEIROREGISTO:CA:Relator#]]></TAG>
        <VALUE><![CDATA[#PRIMEIROREGISTO:CA:Relator#]]></VALUE>
        <XPATH><![CDATA[/CARD/FIELDS/FIELD[NAME='Relator']/VALUE]]></XPATH>
      </FIELD>
      <FIELD type="AdditionalFields" label="Resp_Equipa_DCM" source-type="AdditionalFields">
        <TAG><![CDATA[#PRIMEIROREGISTO:CA:Resp_Equipa_DCM#]]></TAG>
        <VALUE><![CDATA[#PRIMEIROREGISTO:CA:Resp_Equipa_DCM#]]></VALUE>
        <XPATH><![CDATA[/CARD/FIELDS/FIELD[NAME='Resp_Equipa_DCM']/VALUE]]></XPATH>
      </FIELD>
      <FIELD type="AdditionalFields" label="Resultado" source-type="AdditionalFields">
        <TAG><![CDATA[#PRIMEIROREGISTO:CA:Resultado#]]></TAG>
        <VALUE><![CDATA[#PRIMEIROREGISTO:CA:Resultado#]]></VALUE>
        <XPATH><![CDATA[/CARD/FIELDS/FIELD[NAME='Resultado']/VALUE]]></XPATH>
      </FIELD>
      <FIELD type="AdditionalFields" label="Seccao" source-type="AdditionalFields">
        <TAG><![CDATA[#PRIMEIROREGISTO:CA:Seccao#]]></TAG>
        <VALUE><![CDATA[#PRIMEIROREGISTO:CA:Seccao#]]></VALUE>
        <XPATH><![CDATA[/CARD/FIELDS/FIELD[NAME='Seccao']/VALUE]]></XPATH>
      </FIELD>
      <FIELD type="AdditionalFields" label="Tema" source-type="AdditionalFields">
        <TAG><![CDATA[#PRIMEIROREGISTO:CA:Tema#]]></TAG>
        <VALUE><![CDATA[#PRIMEIROREGISTO:CA:Tema#]]></VALUE>
        <XPATH><![CDATA[/CARD/FIELDS/FIELD[NAME='Tema']/VALUE]]></XPATH>
      </FIELD>
      <FIELD type="AdditionalFields" label="Tempo_vida" source-type="AdditionalFields">
        <TAG><![CDATA[#PRIMEIROREGISTO:CA:Tempo_vida#]]></TAG>
        <VALUE><![CDATA[#PRIMEIROREGISTO:CA:Tempo_vida#]]></VALUE>
        <XPATH><![CDATA[/CARD/FIELDS/FIELD[NAME='Tempo_vida']/VALUE]]></XPATH>
      </FIELD>
      <FIELD type="AdditionalFields" label="Tipo_DCM" source-type="AdditionalFields">
        <TAG><![CDATA[#PRIMEIROREGISTO:CA:Tipo_DCM#]]></TAG>
        <VALUE><![CDATA[#PRIMEIROREGISTO:CA:Tipo_DCM#]]></VALUE>
        <XPATH><![CDATA[/CARD/FIELDS/FIELD[NAME='Tipo_DCM']/VALUE]]></XPATH>
      </FIELD>
      <FIELD type="AdditionalFields" label="Tipo_Reuniao" source-type="AdditionalFields">
        <TAG><![CDATA[#PRIMEIROREGISTO:CA:Tipo_Reuniao#]]></TAG>
        <VALUE><![CDATA[#PRIMEIROREGISTO:CA:Tipo_Reuniao#]]></VALUE>
        <XPATH><![CDATA[/CARD/FIELDS/FIELD[NAME='Tipo_Reuniao']/VALUE]]></XPATH>
      </FIELD>
      <FIELD type="AdditionalFields" label="Tipologia" source-type="AdditionalFields">
        <TAG><![CDATA[#PRIMEIROREGISTO:CA:Tipologia#]]></TAG>
        <VALUE><![CDATA[#PRIMEIROREGISTO:CA:Tipologia#]]></VALUE>
        <XPATH><![CDATA[/CARD/FIELDS/FIELD[NAME='Tipologia']/VALUE]]></XPATH>
      </FIELD>
      <FIELD type="AdditionalFields" label="Tribunal" source-type="AdditionalFields">
        <TAG><![CDATA[#PRIMEIROREGISTO:CA:Tribunal#]]></TAG>
        <VALUE><![CDATA[#PRIMEIROREGISTO:CA:Tribunal#]]></VALUE>
        <XPATH><![CDATA[/CARD/FIELDS/FIELD[NAME='Tribunal']/VALUE]]></XPATH>
      </FIELD>
      <FIELD type="AdditionalFields" label="Equipa_DSS" source-type="AdditionalFields">
        <TAG><![CDATA[#PRIMEIROREGISTO:CA:Equipa_DSS#]]></TAG>
        <VALUE><![CDATA[#PRIMEIROREGISTO:CA:Equipa_DSS#]]></VALUE>
        <XPATH><![CDATA[/CARD/FIELDS/FIELD[NAME='Equipa_DSS']/VALUE]]></XPATH>
      </FIELD>
      <FIELD type="AdditionalFields" label="Equipa_DSF" source-type="AdditionalFields">
        <TAG><![CDATA[#PRIMEIROREGISTO:CA:Equipa_DSF#]]></TAG>
        <VALUE><![CDATA[#PRIMEIROREGISTO:CA:Equipa_DSF#]]></VALUE>
        <XPATH><![CDATA[/CARD/FIELDS/FIELD[NAME='Equipa_DSF']/VALUE]]></XPATH>
      </FIELD>
      <FIELD type="AdditionalFields" label="Equipa_DCM" source-type="AdditionalFields">
        <TAG><![CDATA[#PRIMEIROREGISTO:CA:Equipa_DCM#]]></TAG>
        <VALUE><![CDATA[#PRIMEIROREGISTO:CA:Equipa_DCM#]]></VALUE>
        <XPATH><![CDATA[/CARD/FIELDS/FIELD[NAME='Equipa_DCM']/VALUE]]></XPATH>
      </FIELD>
      <FIELD type="AdditionalFields" label="Resp_Equipa_DSS" source-type="AdditionalFields">
        <TAG><![CDATA[#PRIMEIROREGISTO:CA:Resp_Equipa_DSS#]]></TAG>
        <VALUE><![CDATA[#PRIMEIROREGISTO:CA:Resp_Equipa_DSS#]]></VALUE>
        <XPATH><![CDATA[/CARD/FIELDS/FIELD[NAME='Resp_Equipa_DSS']/VALUE]]></XPATH>
      </FIELD>
      <FIELD type="AdditionalFields" label="Resp_Equipa_DSF" source-type="AdditionalFields">
        <TAG><![CDATA[#PRIMEIROREGISTO:CA:Resp_Equipa_DSF#]]></TAG>
        <VALUE><![CDATA[#PRIMEIROREGISTO:CA:Resp_Equipa_DSF#]]></VALUE>
        <XPATH><![CDATA[/CARD/FIELDS/FIELD[NAME='Resp_Equipa_DSF']/VALUE]]></XPATH>
      </FIELD>
      <FIELD type="AdditionalFields" label="Ent_Nomes" source-type="AdditionalFields">
        <TAG><![CDATA[#PRIMEIROREGISTO:CA:Ent_Nomes#]]></TAG>
        <VALUE><![CDATA[#PRIMEIROREGISTO:CA:Ent_Nomes#]]></VALUE>
        <XPATH><![CDATA[/CARD/FIELDS/FIELD[NAME='Ent_Nomes']/VALUE]]></XPATH>
      </FIELD>
      <FIELD type="AdditionalFields" label="Ent_Codigos" source-type="AdditionalFields">
        <TAG><![CDATA[#PRIMEIROREGISTO:CA:Ent_Codigos#]]></TAG>
        <VALUE><![CDATA[#PRIMEIROREGISTO:CA:Ent_Codigos#]]></VALUE>
        <XPATH><![CDATA[/CARD/FIELDS/FIELD[NAME='Ent_Codigos']/VALUE]]></XPATH>
      </FIELD>
      <FIELD type="AdditionalFields" label="Atrib_Equipa" source-type="AdditionalFields">
        <TAG><![CDATA[#PRIMEIROREGISTO:CA:Atrib_Equipa#]]></TAG>
        <VALUE><![CDATA[#PRIMEIROREGISTO:CA:Atrib_Equipa#]]></VALUE>
        <XPATH><![CDATA[/CARD/FIELDS/FIELD[NAME='Atrib_Equipa']/VALUE]]></XPATH>
      </FIELD>
      <FIELD type="AdditionalFields" label="Gestor" source-type="AdditionalFields">
        <TAG><![CDATA[#PRIMEIROREGISTO:CA:Gestor#]]></TAG>
        <VALUE><![CDATA[#PRIMEIROREGISTO:CA:Gestor#]]></VALUE>
        <XPATH><![CDATA[/CARD/FIELDS/FIELD[NAME='Gestor']/VALUE]]></XPATH>
      </FIELD>
      <FIELD type="AdditionalFields" label="Gestor2" source-type="AdditionalFields">
        <TAG><![CDATA[#PRIMEIROREGISTO:CA:Gestor2#]]></TAG>
        <VALUE><![CDATA[#PRIMEIROREGISTO:CA:Gestor2#]]></VALUE>
        <XPATH><![CDATA[/CARD/FIELDS/FIELD[NAME='Gestor2']/VALUE]]></XPATH>
      </FIELD>
      <FIELD type="AdditionalFields" label="Origem_Exterior" source-type="AdditionalFields">
        <TAG><![CDATA[#PRIMEIROREGISTO:CA:Origem_Exterior#]]></TAG>
        <VALUE><![CDATA[#PRIMEIROREGISTO:CA:Origem_Exterior#]]></VALUE>
        <XPATH><![CDATA[/CARD/FIELDS/FIELD[NAME='Origem_Exterior']/VALUE]]></XPATH>
      </FIELD>
      <FIELD type="AdditionalFields" label="OrigemDJU" source-type="AdditionalFields">
        <TAG><![CDATA[#PRIMEIROREGISTO:CA:OrigemDJU#]]></TAG>
        <VALUE><![CDATA[#PRIMEIROREGISTO:CA:OrigemDJU#]]></VALUE>
        <XPATH><![CDATA[/CARD/FIELDS/FIELD[NAME='OrigemDJU']/VALUE]]></XPATH>
      </FIELD>
      <FIELD type="AdditionalFields" label="Codigo" source-type="AdditionalFields">
        <TAG><![CDATA[#PRIMEIROREGISTO:CA:Codigo#]]></TAG>
        <VALUE><![CDATA[#PRIMEIROREGISTO:CA:Codigo#]]></VALUE>
        <XPATH><![CDATA[/CARD/FIELDS/FIELD[NAME='Codigo']/VALUE]]></XPATH>
      </FIELD>
      <FIELD type="AdditionalFields" label="NivelPrioridade" source-type="AdditionalFields">
        <TAG><![CDATA[#PRIMEIROREGISTO:CA:NivelPrioridade#]]></TAG>
        <VALUE><![CDATA[#PRIMEIROREGISTO:CA:NivelPrioridade#]]></VALUE>
        <XPATH><![CDATA[/CARD/FIELDS/FIELD[NAME='NivelPrioridade']/VALUE]]></XPATH>
      </FIELD>
      <FIELD type="AdditionalFields" label="Estado_DJU" source-type="AdditionalFields">
        <TAG><![CDATA[#PRIMEIROREGISTO:CA:Estado_DJU#]]></TAG>
        <VALUE><![CDATA[#PRIMEIROREGISTO:CA:Estado_DJU#]]></VALUE>
        <XPATH><![CDATA[/CARD/FIELDS/FIELD[NAME='Estado_DJU']/VALUE]]></XPATH>
      </FIELD>
      <FIELD type="AdditionalFields" label="Data_instaur" source-type="AdditionalFields">
        <TAG><![CDATA[#PRIMEIROREGISTO:CA:Data_instaur#]]></TAG>
        <VALUE><![CDATA[#PRIMEIROREGISTO:CA:Data_instaur#]]></VALUE>
        <XPATH><![CDATA[/CARD/FIELDS/FIELD[NAME='Data_instaur']/VALUE]]></XPATH>
      </FIELD>
      <FIELD type="AdditionalFields" label="Data_Conclusao" source-type="AdditionalFields">
        <TAG><![CDATA[#PRIMEIROREGISTO:CA:Data_Conclusao#]]></TAG>
        <VALUE><![CDATA[#PRIMEIROREGISTO:CA:Data_Conclusao#]]></VALUE>
        <XPATH><![CDATA[/CARD/FIELDS/FIELD[NAME='Data_Conclusao']/VALUE]]></XPATH>
      </FIELD>
      <FIELD type="AdditionalFields" label="N_aut_notícia" source-type="AdditionalFields">
        <TAG><![CDATA[#PRIMEIROREGISTO:CA:N_aut_notícia#]]></TAG>
        <VALUE><![CDATA[#PRIMEIROREGISTO:CA:N_aut_notícia#]]></VALUE>
        <XPATH><![CDATA[/CARD/FIELDS/FIELD[NAME='N_aut_notícia']/VALUE]]></XPATH>
      </FIELD>
      <FIELD type="AdditionalFields" label="Artigo_Violado" source-type="AdditionalFields">
        <TAG><![CDATA[#PRIMEIROREGISTO:CA:Artigo_Violado#]]></TAG>
        <VALUE><![CDATA[#PRIMEIROREGISTO:CA:Artigo_Violado#]]></VALUE>
        <XPATH><![CDATA[/CARD/FIELDS/FIELD[NAME='Artigo_Violado']/VALUE]]></XPATH>
      </FIELD>
      <FIELD type="AdditionalFields" label="N_Art_Violado" source-type="AdditionalFields">
        <TAG><![CDATA[#PRIMEIROREGISTO:CA:N_Art_Violado#]]></TAG>
        <VALUE><![CDATA[#PRIMEIROREGISTO:CA:N_Art_Violado#]]></VALUE>
        <XPATH><![CDATA[/CARD/FIELDS/FIELD[NAME='N_Art_Violado']/VALUE]]></XPATH>
      </FIELD>
      <FIELD type="AdditionalFields" label="Al_Art_Violado" source-type="AdditionalFields">
        <TAG><![CDATA[#PRIMEIROREGISTO:CA:Al_Art_Violado#]]></TAG>
        <VALUE><![CDATA[#PRIMEIROREGISTO:CA:Al_Art_Violado#]]></VALUE>
        <XPATH><![CDATA[/CARD/FIELDS/FIELD[NAME='Al_Art_Violado']/VALUE]]></XPATH>
      </FIELD>
      <FIELD type="AdditionalFields" label="Sub_Art_Violado" source-type="AdditionalFields">
        <TAG><![CDATA[#PRIMEIROREGISTO:CA:Sub_Art_Violado#]]></TAG>
        <VALUE><![CDATA[#PRIMEIROREGISTO:CA:Sub_Art_Violado#]]></VALUE>
        <XPATH><![CDATA[/CARD/FIELDS/FIELD[NAME='Sub_Art_Violado']/VALUE]]></XPATH>
      </FIELD>
      <FIELD type="AdditionalFields" label="Sancao_Prevista" source-type="AdditionalFields">
        <TAG><![CDATA[#PRIMEIROREGISTO:CA:Sancao_Prevista#]]></TAG>
        <VALUE><![CDATA[#PRIMEIROREGISTO:CA:Sancao_Prevista#]]></VALUE>
        <XPATH><![CDATA[/CARD/FIELDS/FIELD[NAME='Sancao_Prevista']/VALUE]]></XPATH>
      </FIELD>
      <FIELD type="AdditionalFields" label="N_Sanc_Prevista" source-type="AdditionalFields">
        <TAG><![CDATA[#PRIMEIROREGISTO:CA:N_Sanc_Prevista#]]></TAG>
        <VALUE><![CDATA[#PRIMEIROREGISTO:CA:N_Sanc_Prevista#]]></VALUE>
        <XPATH><![CDATA[/CARD/FIELDS/FIELD[NAME='N_Sanc_Prevista']/VALUE]]></XPATH>
      </FIELD>
      <FIELD type="AdditionalFields" label="Data_Apr_Defesa" source-type="AdditionalFields">
        <TAG><![CDATA[#PRIMEIROREGISTO:CA:Data_Apr_Defesa#]]></TAG>
        <VALUE><![CDATA[#PRIMEIROREGISTO:CA:Data_Apr_Defesa#]]></VALUE>
        <XPATH><![CDATA[/CARD/FIELDS/FIELD[NAME='Data_Apr_Defesa']/VALUE]]></XPATH>
      </FIELD>
      <FIELD type="AdditionalFields" label="Data_Decisao" source-type="AdditionalFields">
        <TAG><![CDATA[#PRIMEIROREGISTO:CA:Data_Decisao#]]></TAG>
        <VALUE><![CDATA[#PRIMEIROREGISTO:CA:Data_Decisao#]]></VALUE>
        <XPATH><![CDATA[/CARD/FIELDS/FIELD[NAME='Data_Decisao']/VALUE]]></XPATH>
      </FIELD>
      <FIELD type="AdditionalFields" label="Decisao" source-type="AdditionalFields">
        <TAG><![CDATA[#PRIMEIROREGISTO:CA:Decisao#]]></TAG>
        <VALUE><![CDATA[#PRIMEIROREGISTO:CA:Decisao#]]></VALUE>
        <XPATH><![CDATA[/CARD/FIELDS/FIELD[NAME='Decisao']/VALUE]]></XPATH>
      </FIELD>
      <FIELD type="AdditionalFields" label="SuspensaoCoima" source-type="AdditionalFields">
        <TAG><![CDATA[#PRIMEIROREGISTO:CA:SuspensaoCoima#]]></TAG>
        <VALUE><![CDATA[#PRIMEIROREGISTO:CA:SuspensaoCoima#]]></VALUE>
        <XPATH><![CDATA[/CARD/FIELDS/FIELD[NAME='SuspensaoCoima']/VALUE]]></XPATH>
      </FIELD>
      <FIELD type="AdditionalFields" label="Sancoes_Acess" source-type="AdditionalFields">
        <TAG><![CDATA[#PRIMEIROREGISTO:CA:Sancoes_Acess#]]></TAG>
        <VALUE><![CDATA[#PRIMEIROREGISTO:CA:Sancoes_Acess#]]></VALUE>
        <XPATH><![CDATA[/CARD/FIELDS/FIELD[NAME='Sancoes_Acess']/VALUE]]></XPATH>
      </FIELD>
      <FIELD type="AdditionalFields" label="Valor_Coima" source-type="AdditionalFields">
        <TAG><![CDATA[#PRIMEIROREGISTO:CA:Valor_Coima#]]></TAG>
        <VALUE><![CDATA[#PRIMEIROREGISTO:CA:Valor_Coima#]]></VALUE>
        <XPATH><![CDATA[/CARD/FIELDS/FIELD[NAME='Valor_Coima']/VALUE]]></XPATH>
      </FIELD>
      <FIELD type="AdditionalFields" label="N_DUC" source-type="AdditionalFields">
        <TAG><![CDATA[#PRIMEIROREGISTO:CA:N_DUC#]]></TAG>
        <VALUE><![CDATA[#PRIMEIROREGISTO:CA:N_DUC#]]></VALUE>
        <XPATH><![CDATA[/CARD/FIELDS/FIELD[NAME='N_DUC']/VALUE]]></XPATH>
      </FIELD>
      <FIELD type="AdditionalFields" label="Data_Pgto_Coima" source-type="AdditionalFields">
        <TAG><![CDATA[#PRIMEIROREGISTO:CA:Data_Pgto_Coima#]]></TAG>
        <VALUE><![CDATA[#PRIMEIROREGISTO:CA:Data_Pgto_Coima#]]></VALUE>
        <XPATH><![CDATA[/CARD/FIELDS/FIELD[NAME='Data_Pgto_Coima']/VALUE]]></XPATH>
      </FIELD>
      <FIELD type="AdditionalFields" label="Data_trans_julg" source-type="AdditionalFields">
        <TAG><![CDATA[#PRIMEIROREGISTO:CA:Data_trans_julg#]]></TAG>
        <VALUE><![CDATA[#PRIMEIROREGISTO:CA:Data_trans_julg#]]></VALUE>
        <XPATH><![CDATA[/CARD/FIELDS/FIELD[NAME='Data_trans_julg']/VALUE]]></XPATH>
      </FIELD>
      <FIELD type="AdditionalFields" label="Impug_Judicial" source-type="AdditionalFields">
        <TAG><![CDATA[#PRIMEIROREGISTO:CA:Impug_Judicial#]]></TAG>
        <VALUE><![CDATA[#PRIMEIROREGISTO:CA:Impug_Judicial#]]></VALUE>
        <XPATH><![CDATA[/CARD/FIELDS/FIELD[NAME='Impug_Judicial']/VALUE]]></XPATH>
      </FIELD>
      <FIELD type="AdditionalFields" label="Mandatario_ISP" source-type="AdditionalFields">
        <TAG><![CDATA[#PRIMEIROREGISTO:CA:Mandatario_ISP#]]></TAG>
        <VALUE><![CDATA[#PRIMEIROREGISTO:CA:Mandatario_ISP#]]></VALUE>
        <XPATH><![CDATA[/CARD/FIELDS/FIELD[NAME='Mandatario_ISP']/VALUE]]></XPATH>
      </FIELD>
      <FIELD type="AdditionalFields" label="Tribunal_Recurs" source-type="AdditionalFields">
        <TAG><![CDATA[#PRIMEIROREGISTO:CA:Tribunal_Recurs#]]></TAG>
        <VALUE><![CDATA[#PRIMEIROREGISTO:CA:Tribunal_Recurs#]]></VALUE>
        <XPATH><![CDATA[/CARD/FIELDS/FIELD[NAME='Tribunal_Recurs']/VALUE]]></XPATH>
      </FIELD>
      <FIELD type="AdditionalFields" label="Juizo" source-type="AdditionalFields">
        <TAG><![CDATA[#PRIMEIROREGISTO:CA:Juizo#]]></TAG>
        <VALUE><![CDATA[#PRIMEIROREGISTO:CA:Juizo#]]></VALUE>
        <XPATH><![CDATA[/CARD/FIELDS/FIELD[NAME='Juizo']/VALUE]]></XPATH>
      </FIELD>
      <FIELD type="AdditionalFields" label="N_Proc_Tribunal" source-type="AdditionalFields">
        <TAG><![CDATA[#PRIMEIROREGISTO:CA:N_Proc_Tribunal#]]></TAG>
        <VALUE><![CDATA[#PRIMEIROREGISTO:CA:N_Proc_Tribunal#]]></VALUE>
        <XPATH><![CDATA[/CARD/FIELDS/FIELD[NAME='N_Proc_Tribunal']/VALUE]]></XPATH>
      </FIELD>
      <FIELD type="AdditionalFields" label="Julgamentos" source-type="AdditionalFields">
        <TAG><![CDATA[#PRIMEIROREGISTO:CA:Julgamentos#]]></TAG>
        <VALUE><![CDATA[#PRIMEIROREGISTO:CA:Julgamentos#]]></VALUE>
        <XPATH><![CDATA[/CARD/FIELDS/FIELD[NAME='Julgamentos']/VALUE]]></XPATH>
      </FIELD>
      <FIELD type="AdditionalFields" label="Testem_ISP_Conv" source-type="AdditionalFields">
        <TAG><![CDATA[#PRIMEIROREGISTO:CA:Testem_ISP_Conv#]]></TAG>
        <VALUE><![CDATA[#PRIMEIROREGISTO:CA:Testem_ISP_Conv#]]></VALUE>
        <XPATH><![CDATA[/CARD/FIELDS/FIELD[NAME='Testem_ISP_Conv']/VALUE]]></XPATH>
      </FIELD>
      <FIELD type="AdditionalFields" label="Recurso_Relacao" source-type="AdditionalFields">
        <TAG><![CDATA[#PRIMEIROREGISTO:CA:Recurso_Relacao#]]></TAG>
        <VALUE><![CDATA[#PRIMEIROREGISTO:CA:Recurso_Relacao#]]></VALUE>
        <XPATH><![CDATA[/CARD/FIELDS/FIELD[NAME='Recurso_Relacao']/VALUE]]></XPATH>
      </FIELD>
      <FIELD type="AdditionalFields" label="Res_Impug_jud" source-type="AdditionalFields">
        <TAG><![CDATA[#PRIMEIROREGISTO:CA:Res_Impug_jud#]]></TAG>
        <VALUE><![CDATA[#PRIMEIROREGISTO:CA:Res_Impug_jud#]]></VALUE>
        <XPATH><![CDATA[/CARD/FIELDS/FIELD[NAME='Res_Impug_jud']/VALUE]]></XPATH>
      </FIELD>
      <FIELD type="AdditionalFields" label="N_Cert_Proc_Exc" source-type="AdditionalFields">
        <TAG><![CDATA[#PRIMEIROREGISTO:CA:N_Cert_Proc_Exc#]]></TAG>
        <VALUE><![CDATA[#PRIMEIROREGISTO:CA:N_Cert_Proc_Exc#]]></VALUE>
        <XPATH><![CDATA[/CARD/FIELDS/FIELD[NAME='N_Cert_Proc_Exc']/VALUE]]></XPATH>
      </FIELD>
      <FIELD type="AdditionalFields" label="Proc_Materializ" source-type="AdditionalFields">
        <TAG><![CDATA[#PRIMEIROREGISTO:CA:Proc_Materializ#]]></TAG>
        <VALUE><![CDATA[#PRIMEIROREGISTO:CA:Proc_Materializ#]]></VALUE>
        <XPATH><![CDATA[/CARD/FIELDS/FIELD[NAME='Proc_Materializ']/VALUE]]></XPATH>
      </FIELD>
      <FIELD type="AdditionalFields" label="Nome_Arguido" source-type="AdditionalFields">
        <TAG><![CDATA[#PRIMEIROREGISTO:CA:Nome_Arguido#]]></TAG>
        <VALUE><![CDATA[#PRIMEIROREGISTO:CA:Nome_Arguido#]]></VALUE>
        <XPATH><![CDATA[/CARD/FIELDS/FIELD[NAME='Nome_Arguido']/VALUE]]></XPATH>
      </FIELD>
      <FIELD type="AdditionalFields" label="Tipo_Arguido" source-type="AdditionalFields">
        <TAG><![CDATA[#PRIMEIROREGISTO:CA:Tipo_Arguido#]]></TAG>
        <VALUE><![CDATA[#PRIMEIROREGISTO:CA:Tipo_Arguido#]]></VALUE>
        <XPATH><![CDATA[/CARD/FIELDS/FIELD[NAME='Tipo_Arguido']/VALUE]]></XPATH>
      </FIELD>
      <FIELD type="AdditionalFields" label="Instrutor" source-type="AdditionalFields">
        <TAG><![CDATA[#PRIMEIROREGISTO:CA:Instrutor#]]></TAG>
        <VALUE><![CDATA[#PRIMEIROREGISTO:CA:Instrutor#]]></VALUE>
        <XPATH><![CDATA[/CARD/FIELDS/FIELD[NAME='Instrutor']/VALUE]]></XPATH>
      </FIELD>
      <FIELD type="AdditionalFields" label="Sub_Sancao_prev" source-type="AdditionalFields">
        <TAG><![CDATA[#PRIMEIROREGISTO:CA:Sub_Sancao_prev#]]></TAG>
        <VALUE><![CDATA[#PRIMEIROREGISTO:CA:Sub_Sancao_prev#]]></VALUE>
        <XPATH><![CDATA[/CARD/FIELDS/FIELD[NAME='Sub_Sancao_prev']/VALUE]]></XPATH>
      </FIELD>
      <FIELD type="AdditionalFields" label="Tecn_Resp_DSF" source-type="AdditionalFields">
        <TAG><![CDATA[#PRIMEIROREGISTO:CA:Tecn_Resp_DSF#]]></TAG>
        <VALUE><![CDATA[#PRIMEIROREGISTO:CA:Tecn_Resp_DSF#]]></VALUE>
        <XPATH><![CDATA[/CARD/FIELDS/FIELD[NAME='Tecn_Resp_DSF']/VALUE]]></XPATH>
      </FIELD>
      <FIELD type="AdditionalFields" label="Tecn_Resp_DSS" source-type="AdditionalFields">
        <TAG><![CDATA[#PRIMEIROREGISTO:CA:Tecn_Resp_DSS#]]></TAG>
        <VALUE><![CDATA[#PRIMEIROREGISTO:CA:Tecn_Resp_DSS#]]></VALUE>
        <XPATH><![CDATA[/CARD/FIELDS/FIELD[NAME='Tecn_Resp_DSS']/VALUE]]></XPATH>
      </FIELD>
      <FIELD type="AdditionalFields" label="Tecn_Resp_DCM" source-type="AdditionalFields">
        <TAG><![CDATA[#PRIMEIROREGISTO:CA:Tecn_Resp_DCM#]]></TAG>
        <VALUE><![CDATA[#PRIMEIROREGISTO:CA:Tecn_Resp_DCM#]]></VALUE>
        <XPATH><![CDATA[/CARD/FIELDS/FIELD[NAME='Tecn_Resp_DCM']/VALUE]]></XPATH>
      </FIELD>
      <FIELD type="AdditionalFields" label="Tecn_Resp_DARF" source-type="AdditionalFields">
        <TAG><![CDATA[#PRIMEIROREGISTO:CA:Tecn_Resp_DARF#]]></TAG>
        <VALUE><![CDATA[#PRIMEIROREGISTO:CA:Tecn_Resp_DARF#]]></VALUE>
        <XPATH><![CDATA[/CARD/FIELDS/FIELD[NAME='Tecn_Resp_DARF']/VALUE]]></XPATH>
      </FIELD>
      <FIELD type="AdditionalFields" label="Tecn_Resp_DARM" source-type="AdditionalFields">
        <TAG><![CDATA[#PRIMEIROREGISTO:CA:Tecn_Resp_DARM#]]></TAG>
        <VALUE><![CDATA[#PRIMEIROREGISTO:CA:Tecn_Resp_DARM#]]></VALUE>
        <XPATH><![CDATA[/CARD/FIELDS/FIELD[NAME='Tecn_Resp_DARM']/VALUE]]></XPATH>
      </FIELD>
      <FIELD type="AdditionalFields" label="Tecn_Resp_DES" source-type="AdditionalFields">
        <TAG><![CDATA[#PRIMEIROREGISTO:CA:Tecn_Resp_DES#]]></TAG>
        <VALUE><![CDATA[#PRIMEIROREGISTO:CA:Tecn_Resp_DES#]]></VALUE>
        <XPATH><![CDATA[/CARD/FIELDS/FIELD[NAME='Tecn_Resp_DES']/VALUE]]></XPATH>
      </FIELD>
      <FIELD type="AdditionalFields" label="Tecn_Resp_DRS" source-type="AdditionalFields">
        <TAG><![CDATA[#PRIMEIROREGISTO:CA:Tecn_Resp_DRS#]]></TAG>
        <VALUE><![CDATA[#PRIMEIROREGISTO:CA:Tecn_Resp_DRS#]]></VALUE>
        <XPATH><![CDATA[/CARD/FIELDS/FIELD[NAME='Tecn_Resp_DRS']/VALUE]]></XPATH>
      </FIELD>
      <FIELD type="AdditionalFields" label="Tecn_Resp_DPR" source-type="AdditionalFields">
        <TAG><![CDATA[#PRIMEIROREGISTO:CA:Tecn_Resp_DPR#]]></TAG>
        <VALUE><![CDATA[#PRIMEIROREGISTO:CA:Tecn_Resp_DPR#]]></VALUE>
        <XPATH><![CDATA[/CARD/FIELDS/FIELD[NAME='Tecn_Resp_DPR']/VALUE]]></XPATH>
      </FIELD>
      <FIELD type="AdditionalFields" label="Tecn_Resp_DJU" source-type="AdditionalFields">
        <TAG><![CDATA[#PRIMEIROREGISTO:CA:Tecn_Resp_DJU#]]></TAG>
        <VALUE><![CDATA[#PRIMEIROREGISTO:CA:Tecn_Resp_DJU#]]></VALUE>
        <XPATH><![CDATA[/CARD/FIELDS/FIELD[NAME='Tecn_Resp_DJU']/VALUE]]></XPATH>
      </FIELD>
      <FIELD type="AdditionalFields" label="TP_11.01.02" source-type="AdditionalFields">
        <TAG><![CDATA[#PRIMEIROREGISTO:CA:TP_11.01.02#]]></TAG>
        <VALUE><![CDATA[#PRIMEIROREGISTO:CA:TP_11.01.02#]]></VALUE>
        <XPATH><![CDATA[/CARD/FIELDS/FIELD[NAME='TP_11.01.02']/VALUE]]></XPATH>
      </FIELD>
      <FIELD type="AdditionalFields" label="TP_11.01.03" source-type="AdditionalFields">
        <TAG><![CDATA[#PRIMEIROREGISTO:CA:TP_11.01.03#]]></TAG>
        <VALUE><![CDATA[#PRIMEIROREGISTO:CA:TP_11.01.03#]]></VALUE>
        <XPATH><![CDATA[/CARD/FIELDS/FIELD[NAME='TP_11.01.03']/VALUE]]></XPATH>
      </FIELD>
      <FIELD type="AdditionalFields" label="TP_11.01.08" source-type="AdditionalFields">
        <TAG><![CDATA[#PRIMEIROREGISTO:CA:TP_11.01.08#]]></TAG>
        <VALUE><![CDATA[#PRIMEIROREGISTO:CA:TP_11.01.08#]]></VALUE>
        <XPATH><![CDATA[/CARD/FIELDS/FIELD[NAME='TP_11.01.08']/VALUE]]></XPATH>
      </FIELD>
      <FIELD type="AdditionalFields" label="TP_11.01.09" source-type="AdditionalFields">
        <TAG><![CDATA[#PRIMEIROREGISTO:CA:TP_11.01.09#]]></TAG>
        <VALUE><![CDATA[#PRIMEIROREGISTO:CA:TP_11.01.09#]]></VALUE>
        <XPATH><![CDATA[/CARD/FIELDS/FIELD[NAME='TP_11.01.09']/VALUE]]></XPATH>
      </FIELD>
      <FIELD type="AdditionalFields" label="TP_11.01.13" source-type="AdditionalFields">
        <TAG><![CDATA[#PRIMEIROREGISTO:CA:TP_11.01.13#]]></TAG>
        <VALUE><![CDATA[#PRIMEIROREGISTO:CA:TP_11.01.13#]]></VALUE>
        <XPATH><![CDATA[/CARD/FIELDS/FIELD[NAME='TP_11.01.13']/VALUE]]></XPATH>
      </FIELD>
      <FIELD type="AdditionalFields" label="TP_11.01.19.02" source-type="AdditionalFields">
        <TAG><![CDATA[#PRIMEIROREGISTO:CA:TP_11.01.19.02#]]></TAG>
        <VALUE><![CDATA[#PRIMEIROREGISTO:CA:TP_11.01.19.02#]]></VALUE>
        <XPATH><![CDATA[/CARD/FIELDS/FIELD[NAME='TP_11.01.19.02']/VALUE]]></XPATH>
      </FIELD>
      <FIELD type="AdditionalFields" label="TP_11.01.20.01" source-type="AdditionalFields">
        <TAG><![CDATA[#PRIMEIROREGISTO:CA:TP_11.01.20.01#]]></TAG>
        <VALUE><![CDATA[#PRIMEIROREGISTO:CA:TP_11.01.20.01#]]></VALUE>
        <XPATH><![CDATA[/CARD/FIELDS/FIELD[NAME='TP_11.01.20.01']/VALUE]]></XPATH>
      </FIELD>
      <FIELD type="AdditionalFields" label="TP_11.01.20.02" source-type="AdditionalFields">
        <TAG><![CDATA[#PRIMEIROREGISTO:CA:TP_11.01.20.02#]]></TAG>
        <VALUE><![CDATA[#PRIMEIROREGISTO:CA:TP_11.01.20.02#]]></VALUE>
        <XPATH><![CDATA[/CARD/FIELDS/FIELD[NAME='TP_11.01.20.02']/VALUE]]></XPATH>
      </FIELD>
      <FIELD type="AdditionalFields" label="TP_11.01.21.04" source-type="AdditionalFields">
        <TAG><![CDATA[#PRIMEIROREGISTO:CA:TP_11.01.21.04#]]></TAG>
        <VALUE><![CDATA[#PRIMEIROREGISTO:CA:TP_11.01.21.04#]]></VALUE>
        <XPATH><![CDATA[/CARD/FIELDS/FIELD[NAME='TP_11.01.21.04']/VALUE]]></XPATH>
      </FIELD>
      <FIELD type="AdditionalFields" label="TP_11.02.22.02" source-type="AdditionalFields">
        <TAG><![CDATA[#PRIMEIROREGISTO:CA:TP_11.02.22.02#]]></TAG>
        <VALUE><![CDATA[#PRIMEIROREGISTO:CA:TP_11.02.22.02#]]></VALUE>
        <XPATH><![CDATA[/CARD/FIELDS/FIELD[NAME='TP_11.02.22.02']/VALUE]]></XPATH>
      </FIELD>
      <FIELD type="AdditionalFields" label="TP_11.05.03" source-type="AdditionalFields">
        <TAG><![CDATA[#PRIMEIROREGISTO:CA:TP_11.05.03#]]></TAG>
        <VALUE><![CDATA[#PRIMEIROREGISTO:CA:TP_11.05.03#]]></VALUE>
        <XPATH><![CDATA[/CARD/FIELDS/FIELD[NAME='TP_11.05.03']/VALUE]]></XPATH>
      </FIELD>
      <FIELD type="AdditionalFields" label="TP_11.05.07.03" source-type="AdditionalFields">
        <TAG><![CDATA[#PRIMEIROREGISTO:CA:TP_11.05.07.03#]]></TAG>
        <VALUE><![CDATA[#PRIMEIROREGISTO:CA:TP_11.05.07.03#]]></VALUE>
        <XPATH><![CDATA[/CARD/FIELDS/FIELD[NAME='TP_11.05.07.03']/VALUE]]></XPATH>
      </FIELD>
      <FIELD type="AdditionalFields" label="Ano_Sem_Tri_Ref" source-type="AdditionalFields">
        <TAG><![CDATA[#PRIMEIROREGISTO:CA:Ano_Sem_Tri_Ref#]]></TAG>
        <VALUE><![CDATA[#PRIMEIROREGISTO:CA:Ano_Sem_Tri_Ref#]]></VALUE>
        <XPATH><![CDATA[/CARD/FIELDS/FIELD[NAME='Ano_Sem_Tri_Ref']/VALUE]]></XPATH>
      </FIELD>
      <FIELD type="AdditionalFields" label="Dat/Ano" source-type="AdditionalFields">
        <TAG><![CDATA[#PRIMEIROREGISTO:CA:Dat/Ano#]]></TAG>
        <VALUE><![CDATA[#PRIMEIROREGISTO:CA:Dat/Ano#]]></VALUE>
        <XPATH><![CDATA[/CARD/FIELDS/FIELD[NAME='Dat/Ano']/VALUE]]></XPATH>
      </FIELD>
      <FIELD type="AdditionalFields" label="Ref." source-type="AdditionalFields">
        <TAG><![CDATA[#PRIMEIROREGISTO:CA:Ref.#]]></TAG>
        <VALUE><![CDATA[#PRIMEIROREGISTO:CA:Ref.#]]></VALUE>
        <XPATH><![CDATA[/CARD/FIELDS/FIELD[NAME='Ref.']/VALUE]]></XPATH>
      </FIELD>
      <FIELD type="AdditionalFields" label="UO/Dep" source-type="AdditionalFields">
        <TAG><![CDATA[#PRIMEIROREGISTO:CA:UO/Dep#]]></TAG>
        <VALUE><![CDATA[#PRIMEIROREGISTO:CA:UO/Dep#]]></VALUE>
        <XPATH><![CDATA[/CARD/FIELDS/FIELD[NAME='UO/Dep']/VALUE]]></XPATH>
      </FIELD>
      <FIELD type="AdditionalFields" label="Tp_06.01.02" source-type="AdditionalFields">
        <TAG><![CDATA[#PRIMEIROREGISTO:CA:Tp_06.01.02#]]></TAG>
        <VALUE><![CDATA[#PRIMEIROREGISTO:CA:Tp_06.01.02#]]></VALUE>
        <XPATH><![CDATA[/CARD/FIELDS/FIELD[NAME='Tp_06.01.02']/VALUE]]></XPATH>
      </FIELD>
      <FIELD type="AdditionalFields" label="Tp_04.01.02" source-type="AdditionalFields">
        <TAG><![CDATA[#PRIMEIROREGISTO:CA:Tp_04.01.02#]]></TAG>
        <VALUE><![CDATA[#PRIMEIROREGISTO:CA:Tp_04.01.02#]]></VALUE>
        <XPATH><![CDATA[/CARD/FIELDS/FIELD[NAME='Tp_04.01.02']/VALUE]]></XPATH>
      </FIELD>
      <FIELD type="AdditionalFields" label="TP_15.02.01" source-type="AdditionalFields">
        <TAG><![CDATA[#PRIMEIROREGISTO:CA:TP_15.02.01#]]></TAG>
        <VALUE><![CDATA[#PRIMEIROREGISTO:CA:TP_15.02.01#]]></VALUE>
        <XPATH><![CDATA[/CARD/FIELDS/FIELD[NAME='TP_15.02.01']/VALUE]]></XPATH>
      </FIELD>
      <FIELD type="AdditionalFields" label="TP_15.02.02" source-type="AdditionalFields">
        <TAG><![CDATA[#PRIMEIROREGISTO:CA:TP_15.02.02#]]></TAG>
        <VALUE><![CDATA[#PRIMEIROREGISTO:CA:TP_15.02.02#]]></VALUE>
        <XPATH><![CDATA[/CARD/FIELDS/FIELD[NAME='TP_15.02.02']/VALUE]]></XPATH>
      </FIELD>
      <FIELD type="AdditionalFields" label="Resp_Equip_DARF" source-type="AdditionalFields">
        <TAG><![CDATA[#PRIMEIROREGISTO:CA:Resp_Equip_DARF#]]></TAG>
        <VALUE><![CDATA[#PRIMEIROREGISTO:CA:Resp_Equip_DARF#]]></VALUE>
        <XPATH><![CDATA[/CARD/FIELDS/FIELD[NAME='Resp_Equip_DARF']/VALUE]]></XPATH>
      </FIELD>
      <FIELD type="AdditionalFields" label="Ent_Tipo" source-type="AdditionalFields">
        <TAG><![CDATA[#PRIMEIROREGISTO:CA:Ent_Tipo#]]></TAG>
        <VALUE><![CDATA[#PRIMEIROREGISTO:CA:Ent_Tipo#]]></VALUE>
        <XPATH><![CDATA[/CARD/FIELDS/FIELD[NAME='Ent_Tipo']/VALUE]]></XPATH>
      </FIELD>
      <FIELD type="AdditionalFields" label="Ent_NIF" source-type="AdditionalFields">
        <TAG><![CDATA[#PRIMEIROREGISTO:CA:Ent_NIF#]]></TAG>
        <VALUE><![CDATA[#PRIMEIROREGISTO:CA:Ent_NIF#]]></VALUE>
        <XPATH><![CDATA[/CARD/FIELDS/FIELD[NAME='Ent_NIF']/VALUE]]></XPATH>
      </FIELD>
      <FIELD type="AdditionalFields" label="Tecn_Resp_DARS" source-type="AdditionalFields">
        <TAG><![CDATA[#PRIMEIROREGISTO:CA:Tecn_Resp_DARS#]]></TAG>
        <VALUE><![CDATA[#PRIMEIROREGISTO:CA:Tecn_Resp_DARS#]]></VALUE>
        <XPATH><![CDATA[/CARD/FIELDS/FIELD[NAME='Tecn_Resp_DARS']/VALUE]]></XPATH>
      </FIELD>
      <FIELD type="AdditionalFields" label="Al_Sancao_Prev" source-type="AdditionalFields">
        <TAG><![CDATA[#PRIMEIROREGISTO:CA:Al_Sancao_Prev#]]></TAG>
        <VALUE><![CDATA[#PRIMEIROREGISTO:CA:Al_Sancao_Prev#]]></VALUE>
        <XPATH><![CDATA[/CARD/FIELDS/FIELD[NAME='Al_Sancao_Prev']/VALUE]]></XPATH>
      </FIELD>
      <FIELD type="AdditionalFields" label="Sal_Sancao_Prev" source-type="AdditionalFields">
        <TAG><![CDATA[#PRIMEIROREGISTO:CA:Sal_Sancao_Prev#]]></TAG>
        <VALUE><![CDATA[#PRIMEIROREGISTO:CA:Sal_Sancao_Prev#]]></VALUE>
        <XPATH><![CDATA[/CARD/FIELDS/FIELD[NAME='Sal_Sancao_Prev']/VALUE]]></XPATH>
      </FIELD>
      <FIELD type="AdditionalFields" label="Pessoa_Colectiv" source-type="AdditionalFields">
        <TAG><![CDATA[#PRIMEIROREGISTO:CA:Pessoa_Colectiv#]]></TAG>
        <VALUE><![CDATA[#PRIMEIROREGISTO:CA:Pessoa_Colectiv#]]></VALUE>
        <XPATH><![CDATA[/CARD/FIELDS/FIELD[NAME='Pessoa_Colectiv']/VALUE]]></XPATH>
      </FIELD>
      <FIELD type="AdditionalFields" label="Mandat_Arguido" source-type="AdditionalFields">
        <TAG><![CDATA[#PRIMEIROREGISTO:CA:Mandat_Arguido#]]></TAG>
        <VALUE><![CDATA[#PRIMEIROREGISTO:CA:Mandat_Arguido#]]></VALUE>
        <XPATH><![CDATA[/CARD/FIELDS/FIELD[NAME='Mandat_Arguido']/VALUE]]></XPATH>
      </FIELD>
      <FIELD type="AdditionalFields" label="Tecnicos_DCM" source-type="AdditionalFields">
        <TAG><![CDATA[#PRIMEIROREGISTO:CA:Tecnicos_DCM#]]></TAG>
        <VALUE><![CDATA[#PRIMEIROREGISTO:CA:Tecnicos_DCM#]]></VALUE>
        <XPATH><![CDATA[/CARD/FIELDS/FIELD[NAME='Tecnicos_DCM']/VALUE]]></XPATH>
      </FIELD>
      <FIELD type="AdditionalFields" label="N_Carta_CDI" source-type="AdditionalFields">
        <TAG><![CDATA[#PRIMEIROREGISTO:CA:N_Carta_CDI#]]></TAG>
        <VALUE><![CDATA[#PRIMEIROREGISTO:CA:N_Carta_CDI#]]></VALUE>
        <XPATH><![CDATA[/CARD/FIELDS/FIELD[NAME='N_Carta_CDI']/VALUE]]></XPATH>
      </FIELD>
      <FIELD type="AdditionalFields" label="Tipo_Represent" source-type="AdditionalFields">
        <TAG><![CDATA[#PRIMEIROREGISTO:CA:Tipo_Represent#]]></TAG>
        <VALUE><![CDATA[#PRIMEIROREGISTO:CA:Tipo_Represent#]]></VALUE>
        <XPATH><![CDATA[/CARD/FIELDS/FIELD[NAME='Tipo_Represent']/VALUE]]></XPATH>
      </FIELD>
      <FIELD type="AdditionalFields" label="Tecn_Resp_DDI" source-type="AdditionalFields">
        <TAG><![CDATA[#PRIMEIROREGISTO:CA:Tecn_Resp_DDI#]]></TAG>
        <VALUE><![CDATA[#PRIMEIROREGISTO:CA:Tecn_Resp_DDI#]]></VALUE>
        <XPATH><![CDATA[/CARD/FIELDS/FIELD[NAME='Tecn_Resp_DDI']/VALUE]]></XPATH>
      </FIELD>
      <FIELD type="AdditionalFields" label="Ent_PNome" source-type="AdditionalFields">
        <TAG><![CDATA[#PRIMEIROREGISTO:CA:Ent_PNome#]]></TAG>
        <VALUE><![CDATA[#PRIMEIROREGISTO:CA:Ent_PNome#]]></VALUE>
        <XPATH><![CDATA[/CARD/FIELDS/FIELD[NAME='Ent_PNome']/VALUE]]></XPATH>
      </FIELD>
      <FIELD type="AdditionalFields" label="Ent_PCod" source-type="AdditionalFields">
        <TAG><![CDATA[#PRIMEIROREGISTO:CA:Ent_PCod#]]></TAG>
        <VALUE><![CDATA[#PRIMEIROREGISTO:CA:Ent_PCod#]]></VALUE>
        <XPATH><![CDATA[/CARD/FIELDS/FIELD[NAME='Ent_PCod']/VALUE]]></XPATH>
      </FIELD>
      <FIELD type="AdditionalFields" label="Ent_PNif" source-type="AdditionalFields">
        <TAG><![CDATA[#PRIMEIROREGISTO:CA:Ent_PNif#]]></TAG>
        <VALUE><![CDATA[#PRIMEIROREGISTO:CA:Ent_PNif#]]></VALUE>
        <XPATH><![CDATA[/CARD/FIELDS/FIELD[NAME='Ent_PNif']/VALUE]]></XPATH>
      </FIELD>
      <FIELD type="AdditionalFields" label="Ent_PTipo" source-type="AdditionalFields">
        <TAG><![CDATA[#PRIMEIROREGISTO:CA:Ent_PTipo#]]></TAG>
        <VALUE><![CDATA[#PRIMEIROREGISTO:CA:Ent_PTipo#]]></VALUE>
        <XPATH><![CDATA[/CARD/FIELDS/FIELD[NAME='Ent_PTipo']/VALUE]]></XPATH>
      </FIELD>
      <FIELD type="AdditionalFields" label="Dat_Autorizacao" source-type="AdditionalFields">
        <TAG><![CDATA[#PRIMEIROREGISTO:CA:Dat_Autorizacao#]]></TAG>
        <VALUE><![CDATA[#PRIMEIROREGISTO:CA:Dat_Autorizacao#]]></VALUE>
        <XPATH><![CDATA[/CARD/FIELDS/FIELD[NAME='Dat_Autorizacao']/VALUE]]></XPATH>
      </FIELD>
      <FIELD type="AdditionalFields" label="Tempo_prsv" source-type="AdditionalFields">
        <TAG><![CDATA[#PRIMEIROREGISTO:CA:Tempo_prsv#]]></TAG>
        <VALUE><![CDATA[#PRIMEIROREGISTO:CA:Tempo_prsv#]]></VALUE>
        <XPATH><![CDATA[/CARD/FIELDS/FIELD[NAME='Tempo_prsv']/VALUE]]></XPATH>
      </FIELD>
      <FIELD type="AdditionalFields" label="Dt_Autorizacao" source-type="AdditionalFields">
        <TAG><![CDATA[#PRIMEIROREGISTO:CA:Dt_Autorizacao#]]></TAG>
        <VALUE><![CDATA[#PRIMEIROREGISTO:CA:Dt_Autorizacao#]]></VALUE>
        <XPATH><![CDATA[/CARD/FIELDS/FIELD[NAME='Dt_Autorizacao']/VALUE]]></XPATH>
      </FIELD>
      <FIELD type="AdditionalFields" label="Sem_efeito" source-type="AdditionalFields">
        <TAG><![CDATA[#PRIMEIROREGISTO:CA:Sem_efeito#]]></TAG>
        <VALUE><![CDATA[#PRIMEIROREGISTO:CA:Sem_efeito#]]></VALUE>
        <XPATH><![CDATA[/CARD/FIELDS/FIELD[NAME='Sem_efeito']/VALUE]]></XPATH>
      </FIELD>
      <FIELD type="AdditionalFields" label="TAG" source-type="AdditionalFields">
        <TAG><![CDATA[#PRIMEIROREGISTO:CA:TAG#]]></TAG>
        <VALUE><![CDATA[#PRIMEIROREGISTO:CA:TAG#]]></VALUE>
        <XPATH><![CDATA[/CARD/FIELDS/FIELD[NAME='TAG']/VALUE]]></XPATH>
      </FIELD>
      <FIELD type="AdditionalFields" label="TESTE" source-type="AdditionalFields">
        <TAG><![CDATA[#PRIMEIROREGISTO:CA:TESTE#]]></TAG>
        <VALUE><![CDATA[#PRIMEIROREGISTO:CA:TESTE#]]></VALUE>
        <XPATH><![CDATA[/CARD/FIELDS/FIELD[NAME='TESTE']/VALUE]]></XPATH>
      </FIELD>
      <FIELD type="AdditionalFields" label="Tipo_Conta" source-type="AdditionalFields">
        <TAG><![CDATA[#PRIMEIROREGISTO:CA:Tipo_Conta#]]></TAG>
        <VALUE><![CDATA[#PRIMEIROREGISTO:CA:Tipo_Conta#]]></VALUE>
        <XPATH><![CDATA[/CARD/FIELDS/FIELD[NAME='Tipo_Conta']/VALUE]]></XPATH>
      </FIELD>
      <FIELD type="AdditionalFields" label="Relevante" source-type="AdditionalFields">
        <TAG><![CDATA[#PRIMEIROREGISTO:CA:Relevante#]]></TAG>
        <VALUE><![CDATA[#PRIMEIROREGISTO:CA:Relevante#]]></VALUE>
        <XPATH><![CDATA[/CARD/FIELDS/FIELD[NAME='Relevante']/VALUE]]></XPATH>
      </FIELD>
      <FIELD type="AdditionalFields" label="Documento_Papel" source-type="AdditionalFields">
        <TAG><![CDATA[#PRIMEIROREGISTO:CA:Documento_Papel#]]></TAG>
        <VALUE><![CDATA[#PRIMEIROREGISTO:CA:Documento_Papel#]]></VALUE>
        <XPATH><![CDATA[/CARD/FIELDS/FIELD[NAME='Documento_Papel']/VALUE]]></XPATH>
      </FIELD>
      <FIELD type="AdditionalFields" label="Tipo_Acesso" source-type="AdditionalFields">
        <TAG><![CDATA[#PRIMEIROREGISTO:CA:Tipo_Acesso#]]></TAG>
        <VALUE><![CDATA[#PRIMEIROREGISTO:CA:Tipo_Acesso#]]></VALUE>
        <XPATH><![CDATA[/CARD/FIELDS/FIELD[NAME='Tipo_Acesso']/VALUE]]></XPATH>
      </FIELD>
      <FIELD type="AdditionalFields" label="Descricao_NRO" source-type="AdditionalFields">
        <TAG><![CDATA[#PRIMEIROREGISTO:CA:Descricao_NRO#]]></TAG>
        <VALUE><![CDATA[#PRIMEIROREGISTO:CA:Descricao_NRO#]]></VALUE>
        <XPATH><![CDATA[/CARD/FIELDS/FIELD[NAME='Descricao_NRO']/VALUE]]></XPATH>
      </FIELD>
      <FIELD type="AdditionalFields" label="Ano_Ref" source-type="AdditionalFields">
        <TAG><![CDATA[#PRIMEIROREGISTO:CA:Ano_Ref#]]></TAG>
        <VALUE><![CDATA[#PRIMEIROREGISTO:CA:Ano_Ref#]]></VALUE>
        <XPATH><![CDATA[/CARD/FIELDS/FIELD[NAME='Ano_Ref']/VALUE]]></XPATH>
      </FIELD>
      <FIELD type="AdditionalFields" label="Mes_Ref" source-type="AdditionalFields">
        <TAG><![CDATA[#PRIMEIROREGISTO:CA:Mes_Ref#]]></TAG>
        <VALUE><![CDATA[#PRIMEIROREGISTO:CA:Mes_Ref#]]></VALUE>
        <XPATH><![CDATA[/CARD/FIELDS/FIELD[NAME='Mes_Ref']/VALUE]]></XPATH>
      </FIELD>
      <FIELD type="AdditionalFields" label="Situacao" source-type="AdditionalFields">
        <TAG><![CDATA[#PRIMEIROREGISTO:CA:Situacao#]]></TAG>
        <VALUE><![CDATA[#PRIMEIROREGISTO:CA:Situacao#]]></VALUE>
        <XPATH><![CDATA[/CARD/FIELDS/FIELD[NAME='Situacao']/VALUE]]></XPATH>
      </FIELD>
    </NODE>
  </NODE>
  <NODE label="1ºProcesso da Distribuição" type="DistributionFirstProcessTemplate" source-type="DistributionFirstProcessTemplate" replaceValue="false">
    <FIELD label="Nº de Processo">
      <TAG><![CDATA[#PRIMEIROPROCESSO:NUMERO#]]></TAG>
      <VALUE><![CDATA[Nº de Processo]]></VALUE>
      <XPATH><![CDATA[/PROCESS/@processKeyToString]]></XPATH>
    </FIELD>
    <FIELD label="Assunto">
      <TAG><![CDATA[#PRIMEIROPROCESSO:ASSUNTO#]]></TAG>
      <VALUE><![CDATA[Assunto]]></VALUE>
      <XPATH><![CDATA[/PROCESS/GENERAL_DATA/Subject]]></XPATH>
    </FIELD>
    <FIELD label="Observações">
      <TAG><![CDATA[#PRIMEIROPROCESSO:OBSERVACOES#]]></TAG>
      <VALUE><![CDATA[Observações]]></VALUE>
      <XPATH><![CDATA[/PROCESS/GENERAL_DATA/Comments]]></XPATH>
    </FIELD>
    <NODE label="Documentos">
      <FIELD label="Nome">
        <TAG><![CDATA[#PRIMEIROPROCESSO:DOCUMENTO:1:NOME#]]></TAG>
        <VALUE><![CDATA[Nome]]></VALUE>
        <XPATH/>
      </FIELD>
      <FIELD label="Referência">
        <TAG><![CDATA[#PRIMEIROPROCESSO:DOCUMENTO:1:REFERENCIA#]]></TAG>
        <VALUE><![CDATA[Referência]]></VALUE>
        <XPATH/>
      </FIELD>
      <FIELD label="Tipo de Documento">
        <TAG><![CDATA[#PRIMEIROPROCESSO:DOCUMENTO:1:TIPO#]]></TAG>
        <VALUE><![CDATA[Tipo de Documento]]></VALUE>
        <XPATH/>
      </FIELD>
      <FIELD label="Observações">
        <TAG><![CDATA[#PRIMEIROPROCESSO:DOCUMENTO:1:OBSERVACOES#]]></TAG>
        <VALUE><![CDATA[Observações]]></VALUE>
        <XPATH/>
      </FIELD>
      <FIELD label="Data na Origem" dtype="D">
        <TAG><![CDATA[#PRIMEIROPROCESSO:DOCUMENTO:1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Nome_remetente" source-type="AdditionalFields">
        <TAG><![CDATA[#PRIMEIROPROCESSO:CA:Nome_remetente#]]></TAG>
        <VALUE><![CDATA[#PRIMEIROPROCESSO:CA:Nome_remetente#]]></VALUE>
        <XPATH><![CDATA[/CARD/FIELDS/FIELD[NAME='Nome_remetente']/VALUE]]></XPATH>
      </FIELD>
      <FIELD type="AdditionalFields" label="Destino_ISP" source-type="AdditionalFields">
        <TAG><![CDATA[#PRIMEIROPROCESSO:CA:Destino_ISP#]]></TAG>
        <VALUE><![CDATA[#PRIMEIROPROCESSO:CA:Destino_ISP#]]></VALUE>
        <XPATH><![CDATA[/CARD/FIELDS/FIELD[NAME='Destino_ISP']/VALUE]]></XPATH>
      </FIELD>
      <FIELD type="AdditionalFields" label="CC_ISP" source-type="AdditionalFields">
        <TAG><![CDATA[#PRIMEIROPROCESSO:CA:CC_ISP#]]></TAG>
        <VALUE><![CDATA[#PRIMEIROPROCESSO:CA:CC_ISP#]]></VALUE>
        <XPATH><![CDATA[/CARD/FIELDS/FIELD[NAME='CC_ISP']/VALUE]]></XPATH>
      </FIELD>
      <FIELD type="AdditionalFields" label="N_Serie" source-type="AdditionalFields">
        <TAG><![CDATA[#PRIMEIROPROCESSO:CA:N_Serie#]]></TAG>
        <VALUE><![CDATA[#PRIMEIROPROCESSO:CA:N_Serie#]]></VALUE>
        <XPATH><![CDATA[/CARD/FIELDS/FIELD[NAME='N_Serie']/VALUE]]></XPATH>
      </FIELD>
      <FIELD type="AdditionalFields" label="Pasta_arquivo" source-type="AdditionalFields">
        <TAG><![CDATA[#PRIMEIROPROCESSO:CA:Pasta_arquivo#]]></TAG>
        <VALUE><![CDATA[#PRIMEIROPROCESSO:CA:Pasta_arquivo#]]></VALUE>
        <XPATH><![CDATA[/CARD/FIELDS/FIELD[NAME='Pasta_arquivo']/VALUE]]></XPATH>
      </FIELD>
      <FIELD type="AdditionalFields" label="N_factura" source-type="AdditionalFields">
        <TAG><![CDATA[#PRIMEIROPROCESSO:CA:N_factura#]]></TAG>
        <VALUE><![CDATA[#PRIMEIROPROCESSO:CA:N_factura#]]></VALUE>
        <XPATH><![CDATA[/CARD/FIELDS/FIELD[NAME='N_factura']/VALUE]]></XPATH>
      </FIELD>
      <FIELD type="AdditionalFields" label="Data_emissao" source-type="AdditionalFields">
        <TAG><![CDATA[#PRIMEIROPROCESSO:CA:Data_emissao#]]></TAG>
        <VALUE><![CDATA[#PRIMEIROPROCESSO:CA:Data_emissao#]]></VALUE>
        <XPATH><![CDATA[/CARD/FIELDS/FIELD[NAME='Data_emissao']/VALUE]]></XPATH>
      </FIELD>
      <FIELD type="AdditionalFields" label="Nome_fornecedor" source-type="AdditionalFields">
        <TAG><![CDATA[#PRIMEIROPROCESSO:CA:Nome_fornecedor#]]></TAG>
        <VALUE><![CDATA[#PRIMEIROPROCESSO:CA:Nome_fornecedor#]]></VALUE>
        <XPATH><![CDATA[/CARD/FIELDS/FIELD[NAME='Nome_fornecedor']/VALUE]]></XPATH>
      </FIELD>
      <FIELD type="AdditionalFields" label="Valor_total" source-type="AdditionalFields">
        <TAG><![CDATA[#PRIMEIROPROCESSO:CA:Valor_total#]]></TAG>
        <VALUE><![CDATA[#PRIMEIROPROCESSO:CA:Valor_total#]]></VALUE>
        <XPATH><![CDATA[/CARD/FIELDS/FIELD[NAME='Valor_total']/VALUE]]></XPATH>
      </FIELD>
      <FIELD type="AdditionalFields" label="Entidade_destin" source-type="AdditionalFields">
        <TAG><![CDATA[#PRIMEIROPROCESSO:CA:Entidade_destin#]]></TAG>
        <VALUE><![CDATA[#PRIMEIROPROCESSO:CA:Entidade_destin#]]></VALUE>
        <XPATH><![CDATA[/CARD/FIELDS/FIELD[NAME='Entidade_destin']/VALUE]]></XPATH>
      </FIELD>
      <FIELD type="AdditionalFields" label="Origem_ISP" source-type="AdditionalFields">
        <TAG><![CDATA[#PRIMEIROPROCESSO:CA:Origem_ISP#]]></TAG>
        <VALUE><![CDATA[#PRIMEIROPROCESSO:CA:Origem_ISP#]]></VALUE>
        <XPATH><![CDATA[/CARD/FIELDS/FIELD[NAME='Origem_ISP']/VALUE]]></XPATH>
      </FIELD>
      <FIELD type="AdditionalFields" label="Tipo_prodservic" source-type="AdditionalFields">
        <TAG><![CDATA[#PRIMEIROPROCESSO:CA:Tipo_prodservic#]]></TAG>
        <VALUE><![CDATA[#PRIMEIROPROCESSO:CA:Tipo_prodservic#]]></VALUE>
        <XPATH><![CDATA[/CARD/FIELDS/FIELD[NAME='Tipo_prodservic']/VALUE]]></XPATH>
      </FIELD>
      <FIELD type="AdditionalFields" label="Nome_orgaocomun" source-type="AdditionalFields">
        <TAG><![CDATA[#PRIMEIROPROCESSO:CA:Nome_orgaocomun#]]></TAG>
        <VALUE><![CDATA[#PRIMEIROPROCESSO:CA:Nome_orgaocomun#]]></VALUE>
        <XPATH><![CDATA[/CARD/FIELDS/FIELD[NAME='Nome_orgaocomun']/VALUE]]></XPATH>
      </FIELD>
      <FIELD type="AdditionalFields" label="Tipo_Notinf" source-type="AdditionalFields">
        <TAG><![CDATA[#PRIMEIROPROCESSO:CA:Tipo_Notinf#]]></TAG>
        <VALUE><![CDATA[#PRIMEIROPROCESSO:CA:Tipo_Notinf#]]></VALUE>
        <XPATH><![CDATA[/CARD/FIELDS/FIELD[NAME='Tipo_Notinf']/VALUE]]></XPATH>
      </FIELD>
      <FIELD type="AdditionalFields" label="Data_conf" source-type="AdditionalFields">
        <TAG><![CDATA[#PRIMEIROPROCESSO:CA:Data_conf#]]></TAG>
        <VALUE><![CDATA[#PRIMEIROPROCESSO:CA:Data_conf#]]></VALUE>
        <XPATH><![CDATA[/CARD/FIELDS/FIELD[NAME='Data_conf']/VALUE]]></XPATH>
      </FIELD>
      <FIELD type="AdditionalFields" label="Local_conf" source-type="AdditionalFields">
        <TAG><![CDATA[#PRIMEIROPROCESSO:CA:Local_conf#]]></TAG>
        <VALUE><![CDATA[#PRIMEIROPROCESSO:CA:Local_conf#]]></VALUE>
        <XPATH><![CDATA[/CARD/FIELDS/FIELD[NAME='Local_conf']/VALUE]]></XPATH>
      </FIELD>
      <FIELD type="AdditionalFields" label="Tipo_evento" source-type="AdditionalFields">
        <TAG><![CDATA[#PRIMEIROPROCESSO:CA:Tipo_evento#]]></TAG>
        <VALUE><![CDATA[#PRIMEIROPROCESSO:CA:Tipo_evento#]]></VALUE>
        <XPATH><![CDATA[/CARD/FIELDS/FIELD[NAME='Tipo_evento']/VALUE]]></XPATH>
      </FIELD>
      <FIELD type="AdditionalFields" label="Local_evento" source-type="AdditionalFields">
        <TAG><![CDATA[#PRIMEIROPROCESSO:CA:Local_evento#]]></TAG>
        <VALUE><![CDATA[#PRIMEIROPROCESSO:CA:Local_evento#]]></VALUE>
        <XPATH><![CDATA[/CARD/FIELDS/FIELD[NAME='Local_evento']/VALUE]]></XPATH>
      </FIELD>
      <FIELD type="AdditionalFields" label="Data_aberevento" source-type="AdditionalFields">
        <TAG><![CDATA[#PRIMEIROPROCESSO:CA:Data_aberevento#]]></TAG>
        <VALUE><![CDATA[#PRIMEIROPROCESSO:CA:Data_aberevento#]]></VALUE>
        <XPATH><![CDATA[/CARD/FIELDS/FIELD[NAME='Data_aberevento']/VALUE]]></XPATH>
      </FIELD>
      <FIELD type="AdditionalFields" label="Data_fimevento" source-type="AdditionalFields">
        <TAG><![CDATA[#PRIMEIROPROCESSO:CA:Data_fimevento#]]></TAG>
        <VALUE><![CDATA[#PRIMEIROPROCESSO:CA:Data_fimevento#]]></VALUE>
        <XPATH><![CDATA[/CARD/FIELDS/FIELD[NAME='Data_fimevento']/VALUE]]></XPATH>
      </FIELD>
      <FIELD type="AdditionalFields" label="tipo_fluxo" source-type="AdditionalFields">
        <TAG><![CDATA[#PRIMEIROPROCESSO:CA:tipo_fluxo#]]></TAG>
        <VALUE><![CDATA[#PRIMEIROPROCESSO:CA:tipo_fluxo#]]></VALUE>
        <XPATH><![CDATA[/CARD/FIELDS/FIELD[NAME='tipo_fluxo']/VALUE]]></XPATH>
      </FIELD>
      <FIELD type="AdditionalFields" label="Referencia_ISP" source-type="AdditionalFields">
        <TAG><![CDATA[#PRIMEIROPROCESSO:CA:Referencia_ISP#]]></TAG>
        <VALUE><![CDATA[#PRIMEIROPROCESSO:CA:Referencia_ISP#]]></VALUE>
        <XPATH><![CDATA[/CARD/FIELDS/FIELD[NAME='Referencia_ISP']/VALUE]]></XPATH>
      </FIELD>
      <FIELD type="AdditionalFields" label="PID" source-type="AdditionalFields">
        <TAG><![CDATA[#PRIMEIROPROCESSO:CA:PID#]]></TAG>
        <VALUE><![CDATA[#PRIMEIROPROCESSO:CA:PID#]]></VALUE>
        <XPATH><![CDATA[/CARD/FIELDS/FIELD[NAME='PID']/VALUE]]></XPATH>
      </FIELD>
      <FIELD type="AdditionalFields" label="Tipo_documento" source-type="AdditionalFields">
        <TAG><![CDATA[#PRIMEIROPROCESSO:CA:Tipo_documento#]]></TAG>
        <VALUE><![CDATA[#PRIMEIROPROCESSO:CA:Tipo_documento#]]></VALUE>
        <XPATH><![CDATA[/CARD/FIELDS/FIELD[NAME='Tipo_documento']/VALUE]]></XPATH>
      </FIELD>
      <FIELD type="AdditionalFields" label="DIGITALIZ_POR" source-type="AdditionalFields">
        <TAG><![CDATA[#PRIMEIROPROCESSO:CA:DIGITALIZ_POR#]]></TAG>
        <VALUE><![CDATA[#PRIMEIROPROCESSO:CA:DIGITALIZ_POR#]]></VALUE>
        <XPATH><![CDATA[/CARD/FIELDS/FIELD[NAME='DIGITALIZ_POR']/VALUE]]></XPATH>
      </FIELD>
      <FIELD type="AdditionalFields" label="VALIDADO_POR" source-type="AdditionalFields">
        <TAG><![CDATA[#PRIMEIROPROCESSO:CA:VALIDADO_POR#]]></TAG>
        <VALUE><![CDATA[#PRIMEIROPROCESSO:CA:VALIDADO_POR#]]></VALUE>
        <XPATH><![CDATA[/CARD/FIELDS/FIELD[NAME='VALIDADO_POR']/VALUE]]></XPATH>
      </FIELD>
      <FIELD type="AdditionalFields" label="DATA_DIGITALIZ" source-type="AdditionalFields">
        <TAG><![CDATA[#PRIMEIROPROCESSO:CA:DATA_DIGITALIZ#]]></TAG>
        <VALUE><![CDATA[#PRIMEIROPROCESSO:CA:DATA_DIGITALIZ#]]></VALUE>
        <XPATH><![CDATA[/CARD/FIELDS/FIELD[NAME='DATA_DIGITALIZ']/VALUE]]></XPATH>
      </FIELD>
      <FIELD type="AdditionalFields" label="DATA_VALIDACAO" source-type="AdditionalFields">
        <TAG><![CDATA[#PRIMEIROPROCESSO:CA:DATA_VALIDACAO#]]></TAG>
        <VALUE><![CDATA[#PRIMEIROPROCESSO:CA:DATA_VALIDACAO#]]></VALUE>
        <XPATH><![CDATA[/CARD/FIELDS/FIELD[NAME='DATA_VALIDACAO']/VALUE]]></XPATH>
      </FIELD>
      <FIELD type="AdditionalFields" label="Documento_DCC" source-type="AdditionalFields">
        <TAG><![CDATA[#PRIMEIROPROCESSO:CA:Documento_DCC#]]></TAG>
        <VALUE><![CDATA[#PRIMEIROPROCESSO:CA:Documento_DCC#]]></VALUE>
        <XPATH><![CDATA[/CARD/FIELDS/FIELD[NAME='Documento_DCC']/VALUE]]></XPATH>
      </FIELD>
      <FIELD type="AdditionalFields" label="Ent_Processos" source-type="AdditionalFields">
        <TAG><![CDATA[#PRIMEIROPROCESSO:CA:Ent_Processos#]]></TAG>
        <VALUE><![CDATA[#PRIMEIROPROCESSO:CA:Ent_Processos#]]></VALUE>
        <XPATH><![CDATA[/CARD/FIELDS/FIELD[NAME='Ent_Processos']/VALUE]]></XPATH>
      </FIELD>
      <FIELD type="AdditionalFields" label="Nome_entidade" source-type="AdditionalFields">
        <TAG><![CDATA[#PRIMEIROPROCESSO:CA:Nome_entidade#]]></TAG>
        <VALUE><![CDATA[#PRIMEIROPROCESSO:CA:Nome_entidade#]]></VALUE>
        <XPATH><![CDATA[/CARD/FIELDS/FIELD[NAME='Nome_entidade']/VALUE]]></XPATH>
      </FIELD>
      <FIELD type="AdditionalFields" label="Data_pedido" source-type="AdditionalFields">
        <TAG><![CDATA[#PRIMEIROPROCESSO:CA:Data_pedido#]]></TAG>
        <VALUE><![CDATA[#PRIMEIROPROCESSO:CA:Data_pedido#]]></VALUE>
        <XPATH><![CDATA[/CARD/FIELDS/FIELD[NAME='Data_pedido']/VALUE]]></XPATH>
      </FIELD>
      <FIELD type="AdditionalFields" label="Tipo_distrib" source-type="AdditionalFields">
        <TAG><![CDATA[#PRIMEIROPROCESSO:CA:Tipo_distrib#]]></TAG>
        <VALUE><![CDATA[#PRIMEIROPROCESSO:CA:Tipo_distrib#]]></VALUE>
        <XPATH><![CDATA[/CARD/FIELDS/FIELD[NAME='Tipo_distrib']/VALUE]]></XPATH>
      </FIELD>
      <FIELD type="AdditionalFields" label="Tipo_destinatar" source-type="AdditionalFields">
        <TAG><![CDATA[#PRIMEIROPROCESSO:CA:Tipo_destinatar#]]></TAG>
        <VALUE><![CDATA[#PRIMEIROPROCESSO:CA:Tipo_destinatar#]]></VALUE>
        <XPATH><![CDATA[/CARD/FIELDS/FIELD[NAME='Tipo_destinatar']/VALUE]]></XPATH>
      </FIELD>
      <FIELD type="AdditionalFields" label="N_doc_distrib" source-type="AdditionalFields">
        <TAG><![CDATA[#PRIMEIROPROCESSO:CA:N_doc_distrib#]]></TAG>
        <VALUE><![CDATA[#PRIMEIROPROCESSO:CA:N_doc_distrib#]]></VALUE>
        <XPATH><![CDATA[/CARD/FIELDS/FIELD[NAME='N_doc_distrib']/VALUE]]></XPATH>
      </FIELD>
      <FIELD type="AdditionalFields" label="Data_distrib" source-type="AdditionalFields">
        <TAG><![CDATA[#PRIMEIROPROCESSO:CA:Data_distrib#]]></TAG>
        <VALUE><![CDATA[#PRIMEIROPROCESSO:CA:Data_distrib#]]></VALUE>
        <XPATH><![CDATA[/CARD/FIELDS/FIELD[NAME='Data_distrib']/VALUE]]></XPATH>
      </FIELD>
      <FIELD type="AdditionalFields" label="Morada_remetent" source-type="AdditionalFields">
        <TAG><![CDATA[#PRIMEIROPROCESSO:CA:Morada_remetent#]]></TAG>
        <VALUE><![CDATA[#PRIMEIROPROCESSO:CA:Morada_remetent#]]></VALUE>
        <XPATH><![CDATA[/CARD/FIELDS/FIELD[NAME='Morada_remetent']/VALUE]]></XPATH>
      </FIELD>
      <FIELD type="AdditionalFields" label="Codigo_Postal_3" source-type="AdditionalFields">
        <TAG><![CDATA[#PRIMEIROPROCESSO:CA:Codigo_Postal_3#]]></TAG>
        <VALUE><![CDATA[#PRIMEIROPROCESSO:CA:Codigo_Postal_3#]]></VALUE>
        <XPATH><![CDATA[/CARD/FIELDS/FIELD[NAME='Codigo_Postal_3']/VALUE]]></XPATH>
      </FIELD>
      <FIELD type="AdditionalFields" label="Codigo_Postal_4" source-type="AdditionalFields">
        <TAG><![CDATA[#PRIMEIROPROCESSO:CA:Codigo_Postal_4#]]></TAG>
        <VALUE><![CDATA[#PRIMEIROPROCESSO:CA:Codigo_Postal_4#]]></VALUE>
        <XPATH><![CDATA[/CARD/FIELDS/FIELD[NAME='Codigo_Postal_4']/VALUE]]></XPATH>
      </FIELD>
      <FIELD type="AdditionalFields" label="Localidade" source-type="AdditionalFields">
        <TAG><![CDATA[#PRIMEIROPROCESSO:CA:Localidade#]]></TAG>
        <VALUE><![CDATA[#PRIMEIROPROCESSO:CA:Localidade#]]></VALUE>
        <XPATH><![CDATA[/CARD/FIELDS/FIELD[NAME='Localidade']/VALUE]]></XPATH>
      </FIELD>
      <FIELD type="AdditionalFields" label="Nom_Entidade" source-type="AdditionalFields">
        <TAG><![CDATA[#PRIMEIROPROCESSO:CA:Nom_Entidade#]]></TAG>
        <VALUE><![CDATA[#PRIMEIROPROCESSO:CA:Nom_Entidade#]]></VALUE>
        <XPATH><![CDATA[/CARD/FIELDS/FIELD[NAME='Nom_Entidade']/VALUE]]></XPATH>
      </FIELD>
      <FIELD type="AdditionalFields" label="Ano_rec" source-type="AdditionalFields">
        <TAG><![CDATA[#PRIMEIROPROCESSO:CA:Ano_rec#]]></TAG>
        <VALUE><![CDATA[#PRIMEIROPROCESSO:CA:Ano_rec#]]></VALUE>
        <XPATH><![CDATA[/CARD/FIELDS/FIELD[NAME='Ano_rec']/VALUE]]></XPATH>
      </FIELD>
      <FIELD type="AdditionalFields" label="Area" source-type="AdditionalFields">
        <TAG><![CDATA[#PRIMEIROPROCESSO:CA:Area#]]></TAG>
        <VALUE><![CDATA[#PRIMEIROPROCESSO:CA:Area#]]></VALUE>
        <XPATH><![CDATA[/CARD/FIELDS/FIELD[NAME='Area']/VALUE]]></XPATH>
      </FIELD>
      <FIELD type="AdditionalFields" label="Assunto_DCM" source-type="AdditionalFields">
        <TAG><![CDATA[#PRIMEIROPROCESSO:CA:Assunto_DCM#]]></TAG>
        <VALUE><![CDATA[#PRIMEIROPROCESSO:CA:Assunto_DCM#]]></VALUE>
        <XPATH><![CDATA[/CARD/FIELDS/FIELD[NAME='Assunto_DCM']/VALUE]]></XPATH>
      </FIELD>
      <FIELD type="AdditionalFields" label="Autor" source-type="AdditionalFields">
        <TAG><![CDATA[#PRIMEIROPROCESSO:CA:Autor#]]></TAG>
        <VALUE><![CDATA[#PRIMEIROPROCESSO:CA:Autor#]]></VALUE>
        <XPATH><![CDATA[/CARD/FIELDS/FIELD[NAME='Autor']/VALUE]]></XPATH>
      </FIELD>
      <FIELD type="AdditionalFields" label="Colaborador" source-type="AdditionalFields">
        <TAG><![CDATA[#PRIMEIROPROCESSO:CA:Colaborador#]]></TAG>
        <VALUE><![CDATA[#PRIMEIROPROCESSO:CA:Colaborador#]]></VALUE>
        <XPATH><![CDATA[/CARD/FIELDS/FIELD[NAME='Colaborador']/VALUE]]></XPATH>
      </FIELD>
      <FIELD type="AdditionalFields" label="UO" source-type="AdditionalFields">
        <TAG><![CDATA[#PRIMEIROPROCESSO:CA:UO#]]></TAG>
        <VALUE><![CDATA[#PRIMEIROPROCESSO:CA:UO#]]></VALUE>
        <XPATH><![CDATA[/CARD/FIELDS/FIELD[NAME='UO']/VALUE]]></XPATH>
      </FIELD>
      <FIELD type="AdditionalFields" label="Ativ_Ramo" source-type="AdditionalFields">
        <TAG><![CDATA[#PRIMEIROPROCESSO:CA:Ativ_Ramo#]]></TAG>
        <VALUE><![CDATA[#PRIMEIROPROCESSO:CA:Ativ_Ramo#]]></VALUE>
        <XPATH><![CDATA[/CARD/FIELDS/FIELD[NAME='Ativ_Ramo']/VALUE]]></XPATH>
      </FIELD>
      <FIELD type="AdditionalFields" label="Coordenador" source-type="AdditionalFields">
        <TAG><![CDATA[#PRIMEIROPROCESSO:CA:Coordenador#]]></TAG>
        <VALUE><![CDATA[#PRIMEIROPROCESSO:CA:Coordenador#]]></VALUE>
        <XPATH><![CDATA[/CARD/FIELDS/FIELD[NAME='Coordenador']/VALUE]]></XPATH>
      </FIELD>
      <FIELD type="AdditionalFields" label="Coordenador_G" source-type="AdditionalFields">
        <TAG><![CDATA[#PRIMEIROPROCESSO:CA:Coordenador_G#]]></TAG>
        <VALUE><![CDATA[#PRIMEIROPROCESSO:CA:Coordenador_G#]]></VALUE>
        <XPATH><![CDATA[/CARD/FIELDS/FIELD[NAME='Coordenador_G']/VALUE]]></XPATH>
      </FIELD>
      <FIELD type="AdditionalFields" label="Data_Reuniao" source-type="AdditionalFields">
        <TAG><![CDATA[#PRIMEIROPROCESSO:CA:Data_Reuniao#]]></TAG>
        <VALUE><![CDATA[#PRIMEIROPROCESSO:CA:Data_Reuniao#]]></VALUE>
        <XPATH><![CDATA[/CARD/FIELDS/FIELD[NAME='Data_Reuniao']/VALUE]]></XPATH>
      </FIELD>
      <FIELD type="AdditionalFields" label="Dec_Fav_Rec" source-type="AdditionalFields">
        <TAG><![CDATA[#PRIMEIROPROCESSO:CA:Dec_Fav_Rec#]]></TAG>
        <VALUE><![CDATA[#PRIMEIROPROCESSO:CA:Dec_Fav_Rec#]]></VALUE>
        <XPATH><![CDATA[/CARD/FIELDS/FIELD[NAME='Dec_Fav_Rec']/VALUE]]></XPATH>
      </FIELD>
      <FIELD type="AdditionalFields" label="Desig_Public" source-type="AdditionalFields">
        <TAG><![CDATA[#PRIMEIROPROCESSO:CA:Desig_Public#]]></TAG>
        <VALUE><![CDATA[#PRIMEIROPROCESSO:CA:Desig_Public#]]></VALUE>
        <XPATH><![CDATA[/CARD/FIELDS/FIELD[NAME='Desig_Public']/VALUE]]></XPATH>
      </FIELD>
      <FIELD type="AdditionalFields" label="Destino" source-type="AdditionalFields">
        <TAG><![CDATA[#PRIMEIROPROCESSO:CA:Destino#]]></TAG>
        <VALUE><![CDATA[#PRIMEIROPROCESSO:CA:Destino#]]></VALUE>
        <XPATH><![CDATA[/CARD/FIELDS/FIELD[NAME='Destino']/VALUE]]></XPATH>
      </FIELD>
      <FIELD type="AdditionalFields" label="Distribuicao" source-type="AdditionalFields">
        <TAG><![CDATA[#PRIMEIROPROCESSO:CA:Distribuicao#]]></TAG>
        <VALUE><![CDATA[#PRIMEIROPROCESSO:CA:Distribuicao#]]></VALUE>
        <XPATH><![CDATA[/CARD/FIELDS/FIELD[NAME='Distribuicao']/VALUE]]></XPATH>
      </FIELD>
      <FIELD type="AdditionalFields" label="Dt_env_resp" source-type="AdditionalFields">
        <TAG><![CDATA[#PRIMEIROPROCESSO:CA:Dt_env_resp#]]></TAG>
        <VALUE><![CDATA[#PRIMEIROPROCESSO:CA:Dt_env_resp#]]></VALUE>
        <XPATH><![CDATA[/CARD/FIELDS/FIELD[NAME='Dt_env_resp']/VALUE]]></XPATH>
      </FIELD>
      <FIELD type="AdditionalFields" label="Dt_lim_resp" source-type="AdditionalFields">
        <TAG><![CDATA[#PRIMEIROPROCESSO:CA:Dt_lim_resp#]]></TAG>
        <VALUE><![CDATA[#PRIMEIROPROCESSO:CA:Dt_lim_resp#]]></VALUE>
        <XPATH><![CDATA[/CARD/FIELDS/FIELD[NAME='Dt_lim_resp']/VALUE]]></XPATH>
      </FIELD>
      <FIELD type="AdditionalFields" label="Dt_v_final" source-type="AdditionalFields">
        <TAG><![CDATA[#PRIMEIROPROCESSO:CA:Dt_v_final#]]></TAG>
        <VALUE><![CDATA[#PRIMEIROPROCESSO:CA:Dt_v_final#]]></VALUE>
        <XPATH><![CDATA[/CARD/FIELDS/FIELD[NAME='Dt_v_final']/VALUE]]></XPATH>
      </FIELD>
      <FIELD type="AdditionalFields" label="Ent_Visada" source-type="AdditionalFields">
        <TAG><![CDATA[#PRIMEIROPROCESSO:CA:Ent_Visada#]]></TAG>
        <VALUE><![CDATA[#PRIMEIROPROCESSO:CA:Ent_Visada#]]></VALUE>
        <XPATH><![CDATA[/CARD/FIELDS/FIELD[NAME='Ent_Visada']/VALUE]]></XPATH>
      </FIELD>
      <FIELD type="AdditionalFields" label="Env_Proced" source-type="AdditionalFields">
        <TAG><![CDATA[#PRIMEIROPROCESSO:CA:Env_Proced#]]></TAG>
        <VALUE><![CDATA[#PRIMEIROPROCESSO:CA:Env_Proced#]]></VALUE>
        <XPATH><![CDATA[/CARD/FIELDS/FIELD[NAME='Env_Proced']/VALUE]]></XPATH>
      </FIELD>
      <FIELD type="AdditionalFields" label="Form_Tratam" source-type="AdditionalFields">
        <TAG><![CDATA[#PRIMEIROPROCESSO:CA:Form_Tratam#]]></TAG>
        <VALUE><![CDATA[#PRIMEIROPROCESSO:CA:Form_Tratam#]]></VALUE>
        <XPATH><![CDATA[/CARD/FIELDS/FIELD[NAME='Form_Tratam']/VALUE]]></XPATH>
      </FIELD>
      <FIELD type="AdditionalFields" label="Local" source-type="AdditionalFields">
        <TAG><![CDATA[#PRIMEIROPROCESSO:CA:Local#]]></TAG>
        <VALUE><![CDATA[#PRIMEIROPROCESSO:CA:Local#]]></VALUE>
        <XPATH><![CDATA[/CARD/FIELDS/FIELD[NAME='Local']/VALUE]]></XPATH>
      </FIELD>
      <FIELD type="AdditionalFields" label="N_Casos" source-type="AdditionalFields">
        <TAG><![CDATA[#PRIMEIROPROCESSO:CA:N_Casos#]]></TAG>
        <VALUE><![CDATA[#PRIMEIROPROCESSO:CA:N_Casos#]]></VALUE>
        <XPATH><![CDATA[/CARD/FIELDS/FIELD[NAME='N_Casos']/VALUE]]></XPATH>
      </FIELD>
      <FIELD type="AdditionalFields" label="N_Circular" source-type="AdditionalFields">
        <TAG><![CDATA[#PRIMEIROPROCESSO:CA:N_Circular#]]></TAG>
        <VALUE><![CDATA[#PRIMEIROPROCESSO:CA:N_Circular#]]></VALUE>
        <XPATH><![CDATA[/CARD/FIELDS/FIELD[NAME='N_Circular']/VALUE]]></XPATH>
      </FIELD>
      <FIELD type="AdditionalFields" label="N_Con_Pub" source-type="AdditionalFields">
        <TAG><![CDATA[#PRIMEIROPROCESSO:CA:N_Con_Pub#]]></TAG>
        <VALUE><![CDATA[#PRIMEIROPROCESSO:CA:N_Con_Pub#]]></VALUE>
        <XPATH><![CDATA[/CARD/FIELDS/FIELD[NAME='N_Con_Pub']/VALUE]]></XPATH>
      </FIELD>
      <FIELD type="AdditionalFields" label="N_N_Regulam" source-type="AdditionalFields">
        <TAG><![CDATA[#PRIMEIROPROCESSO:CA:N_N_Regulam#]]></TAG>
        <VALUE><![CDATA[#PRIMEIROPROCESSO:CA:N_N_Regulam#]]></VALUE>
        <XPATH><![CDATA[/CARD/FIELDS/FIELD[NAME='N_N_Regulam']/VALUE]]></XPATH>
      </FIELD>
      <FIELD type="AdditionalFields" label="Nc_Rv_Procd" source-type="AdditionalFields">
        <TAG><![CDATA[#PRIMEIROPROCESSO:CA:Nc_Rv_Procd#]]></TAG>
        <VALUE><![CDATA[#PRIMEIROPROCESSO:CA:Nc_Rv_Procd#]]></VALUE>
        <XPATH><![CDATA[/CARD/FIELDS/FIELD[NAME='Nc_Rv_Procd']/VALUE]]></XPATH>
      </FIELD>
      <FIELD type="AdditionalFields" label="Num_P_Leg" source-type="AdditionalFields">
        <TAG><![CDATA[#PRIMEIROPROCESSO:CA:Num_P_Leg#]]></TAG>
        <VALUE><![CDATA[#PRIMEIROPROCESSO:CA:Num_P_Leg#]]></VALUE>
        <XPATH><![CDATA[/CARD/FIELDS/FIELD[NAME='Num_P_Leg']/VALUE]]></XPATH>
      </FIELD>
      <FIELD type="AdditionalFields" label="Num_Processo" source-type="AdditionalFields">
        <TAG><![CDATA[#PRIMEIROPROCESSO:CA:Num_Processo#]]></TAG>
        <VALUE><![CDATA[#PRIMEIROPROCESSO:CA:Num_Processo#]]></VALUE>
        <XPATH><![CDATA[/CARD/FIELDS/FIELD[NAME='Num_Processo']/VALUE]]></XPATH>
      </FIELD>
      <FIELD type="AdditionalFields" label="Num_Ref_Viag" source-type="AdditionalFields">
        <TAG><![CDATA[#PRIMEIROPROCESSO:CA:Num_Ref_Viag#]]></TAG>
        <VALUE><![CDATA[#PRIMEIROPROCESSO:CA:Num_Ref_Viag#]]></VALUE>
        <XPATH><![CDATA[/CARD/FIELDS/FIELD[NAME='Num_Ref_Viag']/VALUE]]></XPATH>
      </FIELD>
      <FIELD type="AdditionalFields" label="Ord_Jur_C" source-type="AdditionalFields">
        <TAG><![CDATA[#PRIMEIROPROCESSO:CA:Ord_Jur_C#]]></TAG>
        <VALUE><![CDATA[#PRIMEIROPROCESSO:CA:Ord_Jur_C#]]></VALUE>
        <XPATH><![CDATA[/CARD/FIELDS/FIELD[NAME='Ord_Jur_C']/VALUE]]></XPATH>
      </FIELD>
      <FIELD type="AdditionalFields" label="Orig_Extern" source-type="AdditionalFields">
        <TAG><![CDATA[#PRIMEIROPROCESSO:CA:Orig_Extern#]]></TAG>
        <VALUE><![CDATA[#PRIMEIROPROCESSO:CA:Orig_Extern#]]></VALUE>
        <XPATH><![CDATA[/CARD/FIELDS/FIELD[NAME='Orig_Extern']/VALUE]]></XPATH>
      </FIELD>
      <FIELD type="AdditionalFields" label="Origem" source-type="AdditionalFields">
        <TAG><![CDATA[#PRIMEIROPROCESSO:CA:Origem#]]></TAG>
        <VALUE><![CDATA[#PRIMEIROPROCESSO:CA:Origem#]]></VALUE>
        <XPATH><![CDATA[/CARD/FIELDS/FIELD[NAME='Origem']/VALUE]]></XPATH>
      </FIELD>
      <FIELD type="AdditionalFields" label="Origem_Int" source-type="AdditionalFields">
        <TAG><![CDATA[#PRIMEIROPROCESSO:CA:Origem_Int#]]></TAG>
        <VALUE><![CDATA[#PRIMEIROPROCESSO:CA:Origem_Int#]]></VALUE>
        <XPATH><![CDATA[/CARD/FIELDS/FIELD[NAME='Origem_Int']/VALUE]]></XPATH>
      </FIELD>
      <FIELD type="AdditionalFields" label="Partes" source-type="AdditionalFields">
        <TAG><![CDATA[#PRIMEIROPROCESSO:CA:Partes#]]></TAG>
        <VALUE><![CDATA[#PRIMEIROPROCESSO:CA:Partes#]]></VALUE>
        <XPATH><![CDATA[/CARD/FIELDS/FIELD[NAME='Partes']/VALUE]]></XPATH>
      </FIELD>
      <FIELD type="AdditionalFields" label="Ponto_Sit" source-type="AdditionalFields">
        <TAG><![CDATA[#PRIMEIROPROCESSO:CA:Ponto_Sit#]]></TAG>
        <VALUE><![CDATA[#PRIMEIROPROCESSO:CA:Ponto_Sit#]]></VALUE>
        <XPATH><![CDATA[/CARD/FIELDS/FIELD[NAME='Ponto_Sit']/VALUE]]></XPATH>
      </FIELD>
      <FIELD type="AdditionalFields" label="Prioridade" source-type="AdditionalFields">
        <TAG><![CDATA[#PRIMEIROPROCESSO:CA:Prioridade#]]></TAG>
        <VALUE><![CDATA[#PRIMEIROPROCESSO:CA:Prioridade#]]></VALUE>
        <XPATH><![CDATA[/CARD/FIELDS/FIELD[NAME='Prioridade']/VALUE]]></XPATH>
      </FIELD>
      <FIELD type="AdditionalFields" label="Proc_Compl" source-type="AdditionalFields">
        <TAG><![CDATA[#PRIMEIROPROCESSO:CA:Proc_Compl#]]></TAG>
        <VALUE><![CDATA[#PRIMEIROPROCESSO:CA:Proc_Compl#]]></VALUE>
        <XPATH><![CDATA[/CARD/FIELDS/FIELD[NAME='Proc_Compl']/VALUE]]></XPATH>
      </FIELD>
      <FIELD type="AdditionalFields" label="Ramo" source-type="AdditionalFields">
        <TAG><![CDATA[#PRIMEIROPROCESSO:CA:Ramo#]]></TAG>
        <VALUE><![CDATA[#PRIMEIROPROCESSO:CA:Ramo#]]></VALUE>
        <XPATH><![CDATA[/CARD/FIELDS/FIELD[NAME='Ramo']/VALUE]]></XPATH>
      </FIELD>
      <FIELD type="AdditionalFields" label="Ref_Carta" source-type="AdditionalFields">
        <TAG><![CDATA[#PRIMEIROPROCESSO:CA:Ref_Carta#]]></TAG>
        <VALUE><![CDATA[#PRIMEIROPROCESSO:CA:Ref_Carta#]]></VALUE>
        <XPATH><![CDATA[/CARD/FIELDS/FIELD[NAME='Ref_Carta']/VALUE]]></XPATH>
      </FIELD>
      <FIELD type="AdditionalFields" label="Ref_Int" source-type="AdditionalFields">
        <TAG><![CDATA[#PRIMEIROPROCESSO:CA:Ref_Int#]]></TAG>
        <VALUE><![CDATA[#PRIMEIROPROCESSO:CA:Ref_Int#]]></VALUE>
        <XPATH><![CDATA[/CARD/FIELDS/FIELD[NAME='Ref_Int']/VALUE]]></XPATH>
      </FIELD>
      <FIELD type="AdditionalFields" label="Relator" source-type="AdditionalFields">
        <TAG><![CDATA[#PRIMEIROPROCESSO:CA:Relator#]]></TAG>
        <VALUE><![CDATA[#PRIMEIROPROCESSO:CA:Relator#]]></VALUE>
        <XPATH><![CDATA[/CARD/FIELDS/FIELD[NAME='Relator']/VALUE]]></XPATH>
      </FIELD>
      <FIELD type="AdditionalFields" label="Resp_Equipa_DCM" source-type="AdditionalFields">
        <TAG><![CDATA[#PRIMEIROPROCESSO:CA:Resp_Equipa_DCM#]]></TAG>
        <VALUE><![CDATA[#PRIMEIROPROCESSO:CA:Resp_Equipa_DCM#]]></VALUE>
        <XPATH><![CDATA[/CARD/FIELDS/FIELD[NAME='Resp_Equipa_DCM']/VALUE]]></XPATH>
      </FIELD>
      <FIELD type="AdditionalFields" label="Resultado" source-type="AdditionalFields">
        <TAG><![CDATA[#PRIMEIROPROCESSO:CA:Resultado#]]></TAG>
        <VALUE><![CDATA[#PRIMEIROPROCESSO:CA:Resultado#]]></VALUE>
        <XPATH><![CDATA[/CARD/FIELDS/FIELD[NAME='Resultado']/VALUE]]></XPATH>
      </FIELD>
      <FIELD type="AdditionalFields" label="Seccao" source-type="AdditionalFields">
        <TAG><![CDATA[#PRIMEIROPROCESSO:CA:Seccao#]]></TAG>
        <VALUE><![CDATA[#PRIMEIROPROCESSO:CA:Seccao#]]></VALUE>
        <XPATH><![CDATA[/CARD/FIELDS/FIELD[NAME='Seccao']/VALUE]]></XPATH>
      </FIELD>
      <FIELD type="AdditionalFields" label="Tema" source-type="AdditionalFields">
        <TAG><![CDATA[#PRIMEIROPROCESSO:CA:Tema#]]></TAG>
        <VALUE><![CDATA[#PRIMEIROPROCESSO:CA:Tema#]]></VALUE>
        <XPATH><![CDATA[/CARD/FIELDS/FIELD[NAME='Tema']/VALUE]]></XPATH>
      </FIELD>
      <FIELD type="AdditionalFields" label="Tempo_vida" source-type="AdditionalFields">
        <TAG><![CDATA[#PRIMEIROPROCESSO:CA:Tempo_vida#]]></TAG>
        <VALUE><![CDATA[#PRIMEIROPROCESSO:CA:Tempo_vida#]]></VALUE>
        <XPATH><![CDATA[/CARD/FIELDS/FIELD[NAME='Tempo_vida']/VALUE]]></XPATH>
      </FIELD>
      <FIELD type="AdditionalFields" label="Tipo_DCM" source-type="AdditionalFields">
        <TAG><![CDATA[#PRIMEIROPROCESSO:CA:Tipo_DCM#]]></TAG>
        <VALUE><![CDATA[#PRIMEIROPROCESSO:CA:Tipo_DCM#]]></VALUE>
        <XPATH><![CDATA[/CARD/FIELDS/FIELD[NAME='Tipo_DCM']/VALUE]]></XPATH>
      </FIELD>
      <FIELD type="AdditionalFields" label="Tipo_Reuniao" source-type="AdditionalFields">
        <TAG><![CDATA[#PRIMEIROPROCESSO:CA:Tipo_Reuniao#]]></TAG>
        <VALUE><![CDATA[#PRIMEIROPROCESSO:CA:Tipo_Reuniao#]]></VALUE>
        <XPATH><![CDATA[/CARD/FIELDS/FIELD[NAME='Tipo_Reuniao']/VALUE]]></XPATH>
      </FIELD>
      <FIELD type="AdditionalFields" label="Tipologia" source-type="AdditionalFields">
        <TAG><![CDATA[#PRIMEIROPROCESSO:CA:Tipologia#]]></TAG>
        <VALUE><![CDATA[#PRIMEIROPROCESSO:CA:Tipologia#]]></VALUE>
        <XPATH><![CDATA[/CARD/FIELDS/FIELD[NAME='Tipologia']/VALUE]]></XPATH>
      </FIELD>
      <FIELD type="AdditionalFields" label="Tribunal" source-type="AdditionalFields">
        <TAG><![CDATA[#PRIMEIROPROCESSO:CA:Tribunal#]]></TAG>
        <VALUE><![CDATA[#PRIMEIROPROCESSO:CA:Tribunal#]]></VALUE>
        <XPATH><![CDATA[/CARD/FIELDS/FIELD[NAME='Tribunal']/VALUE]]></XPATH>
      </FIELD>
      <FIELD type="AdditionalFields" label="Equipa_DSS" source-type="AdditionalFields">
        <TAG><![CDATA[#PRIMEIROPROCESSO:CA:Equipa_DSS#]]></TAG>
        <VALUE><![CDATA[#PRIMEIROPROCESSO:CA:Equipa_DSS#]]></VALUE>
        <XPATH><![CDATA[/CARD/FIELDS/FIELD[NAME='Equipa_DSS']/VALUE]]></XPATH>
      </FIELD>
      <FIELD type="AdditionalFields" label="Equipa_DSF" source-type="AdditionalFields">
        <TAG><![CDATA[#PRIMEIROPROCESSO:CA:Equipa_DSF#]]></TAG>
        <VALUE><![CDATA[#PRIMEIROPROCESSO:CA:Equipa_DSF#]]></VALUE>
        <XPATH><![CDATA[/CARD/FIELDS/FIELD[NAME='Equipa_DSF']/VALUE]]></XPATH>
      </FIELD>
      <FIELD type="AdditionalFields" label="Equipa_DCM" source-type="AdditionalFields">
        <TAG><![CDATA[#PRIMEIROPROCESSO:CA:Equipa_DCM#]]></TAG>
        <VALUE><![CDATA[#PRIMEIROPROCESSO:CA:Equipa_DCM#]]></VALUE>
        <XPATH><![CDATA[/CARD/FIELDS/FIELD[NAME='Equipa_DCM']/VALUE]]></XPATH>
      </FIELD>
      <FIELD type="AdditionalFields" label="Resp_Equipa_DSS" source-type="AdditionalFields">
        <TAG><![CDATA[#PRIMEIROPROCESSO:CA:Resp_Equipa_DSS#]]></TAG>
        <VALUE><![CDATA[#PRIMEIROPROCESSO:CA:Resp_Equipa_DSS#]]></VALUE>
        <XPATH><![CDATA[/CARD/FIELDS/FIELD[NAME='Resp_Equipa_DSS']/VALUE]]></XPATH>
      </FIELD>
      <FIELD type="AdditionalFields" label="Resp_Equipa_DSF" source-type="AdditionalFields">
        <TAG><![CDATA[#PRIMEIROPROCESSO:CA:Resp_Equipa_DSF#]]></TAG>
        <VALUE><![CDATA[#PRIMEIROPROCESSO:CA:Resp_Equipa_DSF#]]></VALUE>
        <XPATH><![CDATA[/CARD/FIELDS/FIELD[NAME='Resp_Equipa_DSF']/VALUE]]></XPATH>
      </FIELD>
      <FIELD type="AdditionalFields" label="Ent_Nomes" source-type="AdditionalFields">
        <TAG><![CDATA[#PRIMEIROPROCESSO:CA:Ent_Nomes#]]></TAG>
        <VALUE><![CDATA[#PRIMEIROPROCESSO:CA:Ent_Nomes#]]></VALUE>
        <XPATH><![CDATA[/CARD/FIELDS/FIELD[NAME='Ent_Nomes']/VALUE]]></XPATH>
      </FIELD>
      <FIELD type="AdditionalFields" label="Ent_Codigos" source-type="AdditionalFields">
        <TAG><![CDATA[#PRIMEIROPROCESSO:CA:Ent_Codigos#]]></TAG>
        <VALUE><![CDATA[#PRIMEIROPROCESSO:CA:Ent_Codigos#]]></VALUE>
        <XPATH><![CDATA[/CARD/FIELDS/FIELD[NAME='Ent_Codigos']/VALUE]]></XPATH>
      </FIELD>
      <FIELD type="AdditionalFields" label="Atrib_Equipa" source-type="AdditionalFields">
        <TAG><![CDATA[#PRIMEIROPROCESSO:CA:Atrib_Equipa#]]></TAG>
        <VALUE><![CDATA[#PRIMEIROPROCESSO:CA:Atrib_Equipa#]]></VALUE>
        <XPATH><![CDATA[/CARD/FIELDS/FIELD[NAME='Atrib_Equipa']/VALUE]]></XPATH>
      </FIELD>
      <FIELD type="AdditionalFields" label="Gestor" source-type="AdditionalFields">
        <TAG><![CDATA[#PRIMEIROPROCESSO:CA:Gestor#]]></TAG>
        <VALUE><![CDATA[#PRIMEIROPROCESSO:CA:Gestor#]]></VALUE>
        <XPATH><![CDATA[/CARD/FIELDS/FIELD[NAME='Gestor']/VALUE]]></XPATH>
      </FIELD>
      <FIELD type="AdditionalFields" label="Gestor2" source-type="AdditionalFields">
        <TAG><![CDATA[#PRIMEIROPROCESSO:CA:Gestor2#]]></TAG>
        <VALUE><![CDATA[#PRIMEIROPROCESSO:CA:Gestor2#]]></VALUE>
        <XPATH><![CDATA[/CARD/FIELDS/FIELD[NAME='Gestor2']/VALUE]]></XPATH>
      </FIELD>
      <FIELD type="AdditionalFields" label="Origem_Exterior" source-type="AdditionalFields">
        <TAG><![CDATA[#PRIMEIROPROCESSO:CA:Origem_Exterior#]]></TAG>
        <VALUE><![CDATA[#PRIMEIROPROCESSO:CA:Origem_Exterior#]]></VALUE>
        <XPATH><![CDATA[/CARD/FIELDS/FIELD[NAME='Origem_Exterior']/VALUE]]></XPATH>
      </FIELD>
      <FIELD type="AdditionalFields" label="OrigemDJU" source-type="AdditionalFields">
        <TAG><![CDATA[#PRIMEIROPROCESSO:CA:OrigemDJU#]]></TAG>
        <VALUE><![CDATA[#PRIMEIROPROCESSO:CA:OrigemDJU#]]></VALUE>
        <XPATH><![CDATA[/CARD/FIELDS/FIELD[NAME='OrigemDJU']/VALUE]]></XPATH>
      </FIELD>
      <FIELD type="AdditionalFields" label="Codigo" source-type="AdditionalFields">
        <TAG><![CDATA[#PRIMEIROPROCESSO:CA:Codigo#]]></TAG>
        <VALUE><![CDATA[#PRIMEIROPROCESSO:CA:Codigo#]]></VALUE>
        <XPATH><![CDATA[/CARD/FIELDS/FIELD[NAME='Codigo']/VALUE]]></XPATH>
      </FIELD>
      <FIELD type="AdditionalFields" label="NivelPrioridade" source-type="AdditionalFields">
        <TAG><![CDATA[#PRIMEIROPROCESSO:CA:NivelPrioridade#]]></TAG>
        <VALUE><![CDATA[#PRIMEIROPROCESSO:CA:NivelPrioridade#]]></VALUE>
        <XPATH><![CDATA[/CARD/FIELDS/FIELD[NAME='NivelPrioridade']/VALUE]]></XPATH>
      </FIELD>
      <FIELD type="AdditionalFields" label="Estado_DJU" source-type="AdditionalFields">
        <TAG><![CDATA[#PRIMEIROPROCESSO:CA:Estado_DJU#]]></TAG>
        <VALUE><![CDATA[#PRIMEIROPROCESSO:CA:Estado_DJU#]]></VALUE>
        <XPATH><![CDATA[/CARD/FIELDS/FIELD[NAME='Estado_DJU']/VALUE]]></XPATH>
      </FIELD>
      <FIELD type="AdditionalFields" label="Data_instaur" source-type="AdditionalFields">
        <TAG><![CDATA[#PRIMEIROPROCESSO:CA:Data_instaur#]]></TAG>
        <VALUE><![CDATA[#PRIMEIROPROCESSO:CA:Data_instaur#]]></VALUE>
        <XPATH><![CDATA[/CARD/FIELDS/FIELD[NAME='Data_instaur']/VALUE]]></XPATH>
      </FIELD>
      <FIELD type="AdditionalFields" label="Data_Conclusao" source-type="AdditionalFields">
        <TAG><![CDATA[#PRIMEIROPROCESSO:CA:Data_Conclusao#]]></TAG>
        <VALUE><![CDATA[#PRIMEIROPROCESSO:CA:Data_Conclusao#]]></VALUE>
        <XPATH><![CDATA[/CARD/FIELDS/FIELD[NAME='Data_Conclusao']/VALUE]]></XPATH>
      </FIELD>
      <FIELD type="AdditionalFields" label="N_aut_notícia" source-type="AdditionalFields">
        <TAG><![CDATA[#PRIMEIROPROCESSO:CA:N_aut_notícia#]]></TAG>
        <VALUE><![CDATA[#PRIMEIROPROCESSO:CA:N_aut_notícia#]]></VALUE>
        <XPATH><![CDATA[/CARD/FIELDS/FIELD[NAME='N_aut_notícia']/VALUE]]></XPATH>
      </FIELD>
      <FIELD type="AdditionalFields" label="Artigo_Violado" source-type="AdditionalFields">
        <TAG><![CDATA[#PRIMEIROPROCESSO:CA:Artigo_Violado#]]></TAG>
        <VALUE><![CDATA[#PRIMEIROPROCESSO:CA:Artigo_Violado#]]></VALUE>
        <XPATH><![CDATA[/CARD/FIELDS/FIELD[NAME='Artigo_Violado']/VALUE]]></XPATH>
      </FIELD>
      <FIELD type="AdditionalFields" label="N_Art_Violado" source-type="AdditionalFields">
        <TAG><![CDATA[#PRIMEIROPROCESSO:CA:N_Art_Violado#]]></TAG>
        <VALUE><![CDATA[#PRIMEIROPROCESSO:CA:N_Art_Violado#]]></VALUE>
        <XPATH><![CDATA[/CARD/FIELDS/FIELD[NAME='N_Art_Violado']/VALUE]]></XPATH>
      </FIELD>
      <FIELD type="AdditionalFields" label="Al_Art_Violado" source-type="AdditionalFields">
        <TAG><![CDATA[#PRIMEIROPROCESSO:CA:Al_Art_Violado#]]></TAG>
        <VALUE><![CDATA[#PRIMEIROPROCESSO:CA:Al_Art_Violado#]]></VALUE>
        <XPATH><![CDATA[/CARD/FIELDS/FIELD[NAME='Al_Art_Violado']/VALUE]]></XPATH>
      </FIELD>
      <FIELD type="AdditionalFields" label="Sub_Art_Violado" source-type="AdditionalFields">
        <TAG><![CDATA[#PRIMEIROPROCESSO:CA:Sub_Art_Violado#]]></TAG>
        <VALUE><![CDATA[#PRIMEIROPROCESSO:CA:Sub_Art_Violado#]]></VALUE>
        <XPATH><![CDATA[/CARD/FIELDS/FIELD[NAME='Sub_Art_Violado']/VALUE]]></XPATH>
      </FIELD>
      <FIELD type="AdditionalFields" label="Sancao_Prevista" source-type="AdditionalFields">
        <TAG><![CDATA[#PRIMEIROPROCESSO:CA:Sancao_Prevista#]]></TAG>
        <VALUE><![CDATA[#PRIMEIROPROCESSO:CA:Sancao_Prevista#]]></VALUE>
        <XPATH><![CDATA[/CARD/FIELDS/FIELD[NAME='Sancao_Prevista']/VALUE]]></XPATH>
      </FIELD>
      <FIELD type="AdditionalFields" label="N_Sanc_Prevista" source-type="AdditionalFields">
        <TAG><![CDATA[#PRIMEIROPROCESSO:CA:N_Sanc_Prevista#]]></TAG>
        <VALUE><![CDATA[#PRIMEIROPROCESSO:CA:N_Sanc_Prevista#]]></VALUE>
        <XPATH><![CDATA[/CARD/FIELDS/FIELD[NAME='N_Sanc_Prevista']/VALUE]]></XPATH>
      </FIELD>
      <FIELD type="AdditionalFields" label="Data_Apr_Defesa" source-type="AdditionalFields">
        <TAG><![CDATA[#PRIMEIROPROCESSO:CA:Data_Apr_Defesa#]]></TAG>
        <VALUE><![CDATA[#PRIMEIROPROCESSO:CA:Data_Apr_Defesa#]]></VALUE>
        <XPATH><![CDATA[/CARD/FIELDS/FIELD[NAME='Data_Apr_Defesa']/VALUE]]></XPATH>
      </FIELD>
      <FIELD type="AdditionalFields" label="Data_Decisao" source-type="AdditionalFields">
        <TAG><![CDATA[#PRIMEIROPROCESSO:CA:Data_Decisao#]]></TAG>
        <VALUE><![CDATA[#PRIMEIROPROCESSO:CA:Data_Decisao#]]></VALUE>
        <XPATH><![CDATA[/CARD/FIELDS/FIELD[NAME='Data_Decisao']/VALUE]]></XPATH>
      </FIELD>
      <FIELD type="AdditionalFields" label="Decisao" source-type="AdditionalFields">
        <TAG><![CDATA[#PRIMEIROPROCESSO:CA:Decisao#]]></TAG>
        <VALUE><![CDATA[#PRIMEIROPROCESSO:CA:Decisao#]]></VALUE>
        <XPATH><![CDATA[/CARD/FIELDS/FIELD[NAME='Decisao']/VALUE]]></XPATH>
      </FIELD>
      <FIELD type="AdditionalFields" label="SuspensaoCoima" source-type="AdditionalFields">
        <TAG><![CDATA[#PRIMEIROPROCESSO:CA:SuspensaoCoima#]]></TAG>
        <VALUE><![CDATA[#PRIMEIROPROCESSO:CA:SuspensaoCoima#]]></VALUE>
        <XPATH><![CDATA[/CARD/FIELDS/FIELD[NAME='SuspensaoCoima']/VALUE]]></XPATH>
      </FIELD>
      <FIELD type="AdditionalFields" label="Sancoes_Acess" source-type="AdditionalFields">
        <TAG><![CDATA[#PRIMEIROPROCESSO:CA:Sancoes_Acess#]]></TAG>
        <VALUE><![CDATA[#PRIMEIROPROCESSO:CA:Sancoes_Acess#]]></VALUE>
        <XPATH><![CDATA[/CARD/FIELDS/FIELD[NAME='Sancoes_Acess']/VALUE]]></XPATH>
      </FIELD>
      <FIELD type="AdditionalFields" label="Valor_Coima" source-type="AdditionalFields">
        <TAG><![CDATA[#PRIMEIROPROCESSO:CA:Valor_Coima#]]></TAG>
        <VALUE><![CDATA[#PRIMEIROPROCESSO:CA:Valor_Coima#]]></VALUE>
        <XPATH><![CDATA[/CARD/FIELDS/FIELD[NAME='Valor_Coima']/VALUE]]></XPATH>
      </FIELD>
      <FIELD type="AdditionalFields" label="N_DUC" source-type="AdditionalFields">
        <TAG><![CDATA[#PRIMEIROPROCESSO:CA:N_DUC#]]></TAG>
        <VALUE><![CDATA[#PRIMEIROPROCESSO:CA:N_DUC#]]></VALUE>
        <XPATH><![CDATA[/CARD/FIELDS/FIELD[NAME='N_DUC']/VALUE]]></XPATH>
      </FIELD>
      <FIELD type="AdditionalFields" label="Data_Pgto_Coima" source-type="AdditionalFields">
        <TAG><![CDATA[#PRIMEIROPROCESSO:CA:Data_Pgto_Coima#]]></TAG>
        <VALUE><![CDATA[#PRIMEIROPROCESSO:CA:Data_Pgto_Coima#]]></VALUE>
        <XPATH><![CDATA[/CARD/FIELDS/FIELD[NAME='Data_Pgto_Coima']/VALUE]]></XPATH>
      </FIELD>
      <FIELD type="AdditionalFields" label="Data_trans_julg" source-type="AdditionalFields">
        <TAG><![CDATA[#PRIMEIROPROCESSO:CA:Data_trans_julg#]]></TAG>
        <VALUE><![CDATA[#PRIMEIROPROCESSO:CA:Data_trans_julg#]]></VALUE>
        <XPATH><![CDATA[/CARD/FIELDS/FIELD[NAME='Data_trans_julg']/VALUE]]></XPATH>
      </FIELD>
      <FIELD type="AdditionalFields" label="Impug_Judicial" source-type="AdditionalFields">
        <TAG><![CDATA[#PRIMEIROPROCESSO:CA:Impug_Judicial#]]></TAG>
        <VALUE><![CDATA[#PRIMEIROPROCESSO:CA:Impug_Judicial#]]></VALUE>
        <XPATH><![CDATA[/CARD/FIELDS/FIELD[NAME='Impug_Judicial']/VALUE]]></XPATH>
      </FIELD>
      <FIELD type="AdditionalFields" label="Mandatario_ISP" source-type="AdditionalFields">
        <TAG><![CDATA[#PRIMEIROPROCESSO:CA:Mandatario_ISP#]]></TAG>
        <VALUE><![CDATA[#PRIMEIROPROCESSO:CA:Mandatario_ISP#]]></VALUE>
        <XPATH><![CDATA[/CARD/FIELDS/FIELD[NAME='Mandatario_ISP']/VALUE]]></XPATH>
      </FIELD>
      <FIELD type="AdditionalFields" label="Tribunal_Recurs" source-type="AdditionalFields">
        <TAG><![CDATA[#PRIMEIROPROCESSO:CA:Tribunal_Recurs#]]></TAG>
        <VALUE><![CDATA[#PRIMEIROPROCESSO:CA:Tribunal_Recurs#]]></VALUE>
        <XPATH><![CDATA[/CARD/FIELDS/FIELD[NAME='Tribunal_Recurs']/VALUE]]></XPATH>
      </FIELD>
      <FIELD type="AdditionalFields" label="Juizo" source-type="AdditionalFields">
        <TAG><![CDATA[#PRIMEIROPROCESSO:CA:Juizo#]]></TAG>
        <VALUE><![CDATA[#PRIMEIROPROCESSO:CA:Juizo#]]></VALUE>
        <XPATH><![CDATA[/CARD/FIELDS/FIELD[NAME='Juizo']/VALUE]]></XPATH>
      </FIELD>
      <FIELD type="AdditionalFields" label="N_Proc_Tribunal" source-type="AdditionalFields">
        <TAG><![CDATA[#PRIMEIROPROCESSO:CA:N_Proc_Tribunal#]]></TAG>
        <VALUE><![CDATA[#PRIMEIROPROCESSO:CA:N_Proc_Tribunal#]]></VALUE>
        <XPATH><![CDATA[/CARD/FIELDS/FIELD[NAME='N_Proc_Tribunal']/VALUE]]></XPATH>
      </FIELD>
      <FIELD type="AdditionalFields" label="Julgamentos" source-type="AdditionalFields">
        <TAG><![CDATA[#PRIMEIROPROCESSO:CA:Julgamentos#]]></TAG>
        <VALUE><![CDATA[#PRIMEIROPROCESSO:CA:Julgamentos#]]></VALUE>
        <XPATH><![CDATA[/CARD/FIELDS/FIELD[NAME='Julgamentos']/VALUE]]></XPATH>
      </FIELD>
      <FIELD type="AdditionalFields" label="Testem_ISP_Conv" source-type="AdditionalFields">
        <TAG><![CDATA[#PRIMEIROPROCESSO:CA:Testem_ISP_Conv#]]></TAG>
        <VALUE><![CDATA[#PRIMEIROPROCESSO:CA:Testem_ISP_Conv#]]></VALUE>
        <XPATH><![CDATA[/CARD/FIELDS/FIELD[NAME='Testem_ISP_Conv']/VALUE]]></XPATH>
      </FIELD>
      <FIELD type="AdditionalFields" label="Recurso_Relacao" source-type="AdditionalFields">
        <TAG><![CDATA[#PRIMEIROPROCESSO:CA:Recurso_Relacao#]]></TAG>
        <VALUE><![CDATA[#PRIMEIROPROCESSO:CA:Recurso_Relacao#]]></VALUE>
        <XPATH><![CDATA[/CARD/FIELDS/FIELD[NAME='Recurso_Relacao']/VALUE]]></XPATH>
      </FIELD>
      <FIELD type="AdditionalFields" label="Res_Impug_jud" source-type="AdditionalFields">
        <TAG><![CDATA[#PRIMEIROPROCESSO:CA:Res_Impug_jud#]]></TAG>
        <VALUE><![CDATA[#PRIMEIROPROCESSO:CA:Res_Impug_jud#]]></VALUE>
        <XPATH><![CDATA[/CARD/FIELDS/FIELD[NAME='Res_Impug_jud']/VALUE]]></XPATH>
      </FIELD>
      <FIELD type="AdditionalFields" label="N_Cert_Proc_Exc" source-type="AdditionalFields">
        <TAG><![CDATA[#PRIMEIROPROCESSO:CA:N_Cert_Proc_Exc#]]></TAG>
        <VALUE><![CDATA[#PRIMEIROPROCESSO:CA:N_Cert_Proc_Exc#]]></VALUE>
        <XPATH><![CDATA[/CARD/FIELDS/FIELD[NAME='N_Cert_Proc_Exc']/VALUE]]></XPATH>
      </FIELD>
      <FIELD type="AdditionalFields" label="Proc_Materializ" source-type="AdditionalFields">
        <TAG><![CDATA[#PRIMEIROPROCESSO:CA:Proc_Materializ#]]></TAG>
        <VALUE><![CDATA[#PRIMEIROPROCESSO:CA:Proc_Materializ#]]></VALUE>
        <XPATH><![CDATA[/CARD/FIELDS/FIELD[NAME='Proc_Materializ']/VALUE]]></XPATH>
      </FIELD>
      <FIELD type="AdditionalFields" label="Nome_Arguido" source-type="AdditionalFields">
        <TAG><![CDATA[#PRIMEIROPROCESSO:CA:Nome_Arguido#]]></TAG>
        <VALUE><![CDATA[#PRIMEIROPROCESSO:CA:Nome_Arguido#]]></VALUE>
        <XPATH><![CDATA[/CARD/FIELDS/FIELD[NAME='Nome_Arguido']/VALUE]]></XPATH>
      </FIELD>
      <FIELD type="AdditionalFields" label="Tipo_Arguido" source-type="AdditionalFields">
        <TAG><![CDATA[#PRIMEIROPROCESSO:CA:Tipo_Arguido#]]></TAG>
        <VALUE><![CDATA[#PRIMEIROPROCESSO:CA:Tipo_Arguido#]]></VALUE>
        <XPATH><![CDATA[/CARD/FIELDS/FIELD[NAME='Tipo_Arguido']/VALUE]]></XPATH>
      </FIELD>
      <FIELD type="AdditionalFields" label="Instrutor" source-type="AdditionalFields">
        <TAG><![CDATA[#PRIMEIROPROCESSO:CA:Instrutor#]]></TAG>
        <VALUE><![CDATA[#PRIMEIROPROCESSO:CA:Instrutor#]]></VALUE>
        <XPATH><![CDATA[/CARD/FIELDS/FIELD[NAME='Instrutor']/VALUE]]></XPATH>
      </FIELD>
      <FIELD type="AdditionalFields" label="Sub_Sancao_prev" source-type="AdditionalFields">
        <TAG><![CDATA[#PRIMEIROPROCESSO:CA:Sub_Sancao_prev#]]></TAG>
        <VALUE><![CDATA[#PRIMEIROPROCESSO:CA:Sub_Sancao_prev#]]></VALUE>
        <XPATH><![CDATA[/CARD/FIELDS/FIELD[NAME='Sub_Sancao_prev']/VALUE]]></XPATH>
      </FIELD>
      <FIELD type="AdditionalFields" label="Tecn_Resp_DSF" source-type="AdditionalFields">
        <TAG><![CDATA[#PRIMEIROPROCESSO:CA:Tecn_Resp_DSF#]]></TAG>
        <VALUE><![CDATA[#PRIMEIROPROCESSO:CA:Tecn_Resp_DSF#]]></VALUE>
        <XPATH><![CDATA[/CARD/FIELDS/FIELD[NAME='Tecn_Resp_DSF']/VALUE]]></XPATH>
      </FIELD>
      <FIELD type="AdditionalFields" label="Tecn_Resp_DSS" source-type="AdditionalFields">
        <TAG><![CDATA[#PRIMEIROPROCESSO:CA:Tecn_Resp_DSS#]]></TAG>
        <VALUE><![CDATA[#PRIMEIROPROCESSO:CA:Tecn_Resp_DSS#]]></VALUE>
        <XPATH><![CDATA[/CARD/FIELDS/FIELD[NAME='Tecn_Resp_DSS']/VALUE]]></XPATH>
      </FIELD>
      <FIELD type="AdditionalFields" label="Tecn_Resp_DCM" source-type="AdditionalFields">
        <TAG><![CDATA[#PRIMEIROPROCESSO:CA:Tecn_Resp_DCM#]]></TAG>
        <VALUE><![CDATA[#PRIMEIROPROCESSO:CA:Tecn_Resp_DCM#]]></VALUE>
        <XPATH><![CDATA[/CARD/FIELDS/FIELD[NAME='Tecn_Resp_DCM']/VALUE]]></XPATH>
      </FIELD>
      <FIELD type="AdditionalFields" label="Tecn_Resp_DARF" source-type="AdditionalFields">
        <TAG><![CDATA[#PRIMEIROPROCESSO:CA:Tecn_Resp_DARF#]]></TAG>
        <VALUE><![CDATA[#PRIMEIROPROCESSO:CA:Tecn_Resp_DARF#]]></VALUE>
        <XPATH><![CDATA[/CARD/FIELDS/FIELD[NAME='Tecn_Resp_DARF']/VALUE]]></XPATH>
      </FIELD>
      <FIELD type="AdditionalFields" label="Tecn_Resp_DARM" source-type="AdditionalFields">
        <TAG><![CDATA[#PRIMEIROPROCESSO:CA:Tecn_Resp_DARM#]]></TAG>
        <VALUE><![CDATA[#PRIMEIROPROCESSO:CA:Tecn_Resp_DARM#]]></VALUE>
        <XPATH><![CDATA[/CARD/FIELDS/FIELD[NAME='Tecn_Resp_DARM']/VALUE]]></XPATH>
      </FIELD>
      <FIELD type="AdditionalFields" label="Tecn_Resp_DES" source-type="AdditionalFields">
        <TAG><![CDATA[#PRIMEIROPROCESSO:CA:Tecn_Resp_DES#]]></TAG>
        <VALUE><![CDATA[#PRIMEIROPROCESSO:CA:Tecn_Resp_DES#]]></VALUE>
        <XPATH><![CDATA[/CARD/FIELDS/FIELD[NAME='Tecn_Resp_DES']/VALUE]]></XPATH>
      </FIELD>
      <FIELD type="AdditionalFields" label="Tecn_Resp_DRS" source-type="AdditionalFields">
        <TAG><![CDATA[#PRIMEIROPROCESSO:CA:Tecn_Resp_DRS#]]></TAG>
        <VALUE><![CDATA[#PRIMEIROPROCESSO:CA:Tecn_Resp_DRS#]]></VALUE>
        <XPATH><![CDATA[/CARD/FIELDS/FIELD[NAME='Tecn_Resp_DRS']/VALUE]]></XPATH>
      </FIELD>
      <FIELD type="AdditionalFields" label="Tecn_Resp_DPR" source-type="AdditionalFields">
        <TAG><![CDATA[#PRIMEIROPROCESSO:CA:Tecn_Resp_DPR#]]></TAG>
        <VALUE><![CDATA[#PRIMEIROPROCESSO:CA:Tecn_Resp_DPR#]]></VALUE>
        <XPATH><![CDATA[/CARD/FIELDS/FIELD[NAME='Tecn_Resp_DPR']/VALUE]]></XPATH>
      </FIELD>
      <FIELD type="AdditionalFields" label="Tecn_Resp_DJU" source-type="AdditionalFields">
        <TAG><![CDATA[#PRIMEIROPROCESSO:CA:Tecn_Resp_DJU#]]></TAG>
        <VALUE><![CDATA[#PRIMEIROPROCESSO:CA:Tecn_Resp_DJU#]]></VALUE>
        <XPATH><![CDATA[/CARD/FIELDS/FIELD[NAME='Tecn_Resp_DJU']/VALUE]]></XPATH>
      </FIELD>
      <FIELD type="AdditionalFields" label="TP_11.01.02" source-type="AdditionalFields">
        <TAG><![CDATA[#PRIMEIROPROCESSO:CA:TP_11.01.02#]]></TAG>
        <VALUE><![CDATA[#PRIMEIROPROCESSO:CA:TP_11.01.02#]]></VALUE>
        <XPATH><![CDATA[/CARD/FIELDS/FIELD[NAME='TP_11.01.02']/VALUE]]></XPATH>
      </FIELD>
      <FIELD type="AdditionalFields" label="TP_11.01.03" source-type="AdditionalFields">
        <TAG><![CDATA[#PRIMEIROPROCESSO:CA:TP_11.01.03#]]></TAG>
        <VALUE><![CDATA[#PRIMEIROPROCESSO:CA:TP_11.01.03#]]></VALUE>
        <XPATH><![CDATA[/CARD/FIELDS/FIELD[NAME='TP_11.01.03']/VALUE]]></XPATH>
      </FIELD>
      <FIELD type="AdditionalFields" label="TP_11.01.08" source-type="AdditionalFields">
        <TAG><![CDATA[#PRIMEIROPROCESSO:CA:TP_11.01.08#]]></TAG>
        <VALUE><![CDATA[#PRIMEIROPROCESSO:CA:TP_11.01.08#]]></VALUE>
        <XPATH><![CDATA[/CARD/FIELDS/FIELD[NAME='TP_11.01.08']/VALUE]]></XPATH>
      </FIELD>
      <FIELD type="AdditionalFields" label="TP_11.01.09" source-type="AdditionalFields">
        <TAG><![CDATA[#PRIMEIROPROCESSO:CA:TP_11.01.09#]]></TAG>
        <VALUE><![CDATA[#PRIMEIROPROCESSO:CA:TP_11.01.09#]]></VALUE>
        <XPATH><![CDATA[/CARD/FIELDS/FIELD[NAME='TP_11.01.09']/VALUE]]></XPATH>
      </FIELD>
      <FIELD type="AdditionalFields" label="TP_11.01.13" source-type="AdditionalFields">
        <TAG><![CDATA[#PRIMEIROPROCESSO:CA:TP_11.01.13#]]></TAG>
        <VALUE><![CDATA[#PRIMEIROPROCESSO:CA:TP_11.01.13#]]></VALUE>
        <XPATH><![CDATA[/CARD/FIELDS/FIELD[NAME='TP_11.01.13']/VALUE]]></XPATH>
      </FIELD>
      <FIELD type="AdditionalFields" label="TP_11.01.19.02" source-type="AdditionalFields">
        <TAG><![CDATA[#PRIMEIROPROCESSO:CA:TP_11.01.19.02#]]></TAG>
        <VALUE><![CDATA[#PRIMEIROPROCESSO:CA:TP_11.01.19.02#]]></VALUE>
        <XPATH><![CDATA[/CARD/FIELDS/FIELD[NAME='TP_11.01.19.02']/VALUE]]></XPATH>
      </FIELD>
      <FIELD type="AdditionalFields" label="TP_11.01.20.01" source-type="AdditionalFields">
        <TAG><![CDATA[#PRIMEIROPROCESSO:CA:TP_11.01.20.01#]]></TAG>
        <VALUE><![CDATA[#PRIMEIROPROCESSO:CA:TP_11.01.20.01#]]></VALUE>
        <XPATH><![CDATA[/CARD/FIELDS/FIELD[NAME='TP_11.01.20.01']/VALUE]]></XPATH>
      </FIELD>
      <FIELD type="AdditionalFields" label="TP_11.01.20.02" source-type="AdditionalFields">
        <TAG><![CDATA[#PRIMEIROPROCESSO:CA:TP_11.01.20.02#]]></TAG>
        <VALUE><![CDATA[#PRIMEIROPROCESSO:CA:TP_11.01.20.02#]]></VALUE>
        <XPATH><![CDATA[/CARD/FIELDS/FIELD[NAME='TP_11.01.20.02']/VALUE]]></XPATH>
      </FIELD>
      <FIELD type="AdditionalFields" label="TP_11.01.21.04" source-type="AdditionalFields">
        <TAG><![CDATA[#PRIMEIROPROCESSO:CA:TP_11.01.21.04#]]></TAG>
        <VALUE><![CDATA[#PRIMEIROPROCESSO:CA:TP_11.01.21.04#]]></VALUE>
        <XPATH><![CDATA[/CARD/FIELDS/FIELD[NAME='TP_11.01.21.04']/VALUE]]></XPATH>
      </FIELD>
      <FIELD type="AdditionalFields" label="TP_11.02.22.02" source-type="AdditionalFields">
        <TAG><![CDATA[#PRIMEIROPROCESSO:CA:TP_11.02.22.02#]]></TAG>
        <VALUE><![CDATA[#PRIMEIROPROCESSO:CA:TP_11.02.22.02#]]></VALUE>
        <XPATH><![CDATA[/CARD/FIELDS/FIELD[NAME='TP_11.02.22.02']/VALUE]]></XPATH>
      </FIELD>
      <FIELD type="AdditionalFields" label="TP_11.05.03" source-type="AdditionalFields">
        <TAG><![CDATA[#PRIMEIROPROCESSO:CA:TP_11.05.03#]]></TAG>
        <VALUE><![CDATA[#PRIMEIROPROCESSO:CA:TP_11.05.03#]]></VALUE>
        <XPATH><![CDATA[/CARD/FIELDS/FIELD[NAME='TP_11.05.03']/VALUE]]></XPATH>
      </FIELD>
      <FIELD type="AdditionalFields" label="TP_11.05.07.03" source-type="AdditionalFields">
        <TAG><![CDATA[#PRIMEIROPROCESSO:CA:TP_11.05.07.03#]]></TAG>
        <VALUE><![CDATA[#PRIMEIROPROCESSO:CA:TP_11.05.07.03#]]></VALUE>
        <XPATH><![CDATA[/CARD/FIELDS/FIELD[NAME='TP_11.05.07.03']/VALUE]]></XPATH>
      </FIELD>
      <FIELD type="AdditionalFields" label="Ano_Sem_Tri_Ref" source-type="AdditionalFields">
        <TAG><![CDATA[#PRIMEIROPROCESSO:CA:Ano_Sem_Tri_Ref#]]></TAG>
        <VALUE><![CDATA[#PRIMEIROPROCESSO:CA:Ano_Sem_Tri_Ref#]]></VALUE>
        <XPATH><![CDATA[/CARD/FIELDS/FIELD[NAME='Ano_Sem_Tri_Ref']/VALUE]]></XPATH>
      </FIELD>
      <FIELD type="AdditionalFields" label="Dat/Ano" source-type="AdditionalFields">
        <TAG><![CDATA[#PRIMEIROPROCESSO:CA:Dat/Ano#]]></TAG>
        <VALUE><![CDATA[#PRIMEIROPROCESSO:CA:Dat/Ano#]]></VALUE>
        <XPATH><![CDATA[/CARD/FIELDS/FIELD[NAME='Dat/Ano']/VALUE]]></XPATH>
      </FIELD>
      <FIELD type="AdditionalFields" label="Ref." source-type="AdditionalFields">
        <TAG><![CDATA[#PRIMEIROPROCESSO:CA:Ref.#]]></TAG>
        <VALUE><![CDATA[#PRIMEIROPROCESSO:CA:Ref.#]]></VALUE>
        <XPATH><![CDATA[/CARD/FIELDS/FIELD[NAME='Ref.']/VALUE]]></XPATH>
      </FIELD>
      <FIELD type="AdditionalFields" label="UO/Dep" source-type="AdditionalFields">
        <TAG><![CDATA[#PRIMEIROPROCESSO:CA:UO/Dep#]]></TAG>
        <VALUE><![CDATA[#PRIMEIROPROCESSO:CA:UO/Dep#]]></VALUE>
        <XPATH><![CDATA[/CARD/FIELDS/FIELD[NAME='UO/Dep']/VALUE]]></XPATH>
      </FIELD>
      <FIELD type="AdditionalFields" label="Tp_06.01.02" source-type="AdditionalFields">
        <TAG><![CDATA[#PRIMEIROPROCESSO:CA:Tp_06.01.02#]]></TAG>
        <VALUE><![CDATA[#PRIMEIROPROCESSO:CA:Tp_06.01.02#]]></VALUE>
        <XPATH><![CDATA[/CARD/FIELDS/FIELD[NAME='Tp_06.01.02']/VALUE]]></XPATH>
      </FIELD>
      <FIELD type="AdditionalFields" label="Tp_04.01.02" source-type="AdditionalFields">
        <TAG><![CDATA[#PRIMEIROPROCESSO:CA:Tp_04.01.02#]]></TAG>
        <VALUE><![CDATA[#PRIMEIROPROCESSO:CA:Tp_04.01.02#]]></VALUE>
        <XPATH><![CDATA[/CARD/FIELDS/FIELD[NAME='Tp_04.01.02']/VALUE]]></XPATH>
      </FIELD>
      <FIELD type="AdditionalFields" label="TP_15.02.01" source-type="AdditionalFields">
        <TAG><![CDATA[#PRIMEIROPROCESSO:CA:TP_15.02.01#]]></TAG>
        <VALUE><![CDATA[#PRIMEIROPROCESSO:CA:TP_15.02.01#]]></VALUE>
        <XPATH><![CDATA[/CARD/FIELDS/FIELD[NAME='TP_15.02.01']/VALUE]]></XPATH>
      </FIELD>
      <FIELD type="AdditionalFields" label="TP_15.02.02" source-type="AdditionalFields">
        <TAG><![CDATA[#PRIMEIROPROCESSO:CA:TP_15.02.02#]]></TAG>
        <VALUE><![CDATA[#PRIMEIROPROCESSO:CA:TP_15.02.02#]]></VALUE>
        <XPATH><![CDATA[/CARD/FIELDS/FIELD[NAME='TP_15.02.02']/VALUE]]></XPATH>
      </FIELD>
      <FIELD type="AdditionalFields" label="Resp_Equip_DARF" source-type="AdditionalFields">
        <TAG><![CDATA[#PRIMEIROPROCESSO:CA:Resp_Equip_DARF#]]></TAG>
        <VALUE><![CDATA[#PRIMEIROPROCESSO:CA:Resp_Equip_DARF#]]></VALUE>
        <XPATH><![CDATA[/CARD/FIELDS/FIELD[NAME='Resp_Equip_DARF']/VALUE]]></XPATH>
      </FIELD>
      <FIELD type="AdditionalFields" label="Ent_Tipo" source-type="AdditionalFields">
        <TAG><![CDATA[#PRIMEIROPROCESSO:CA:Ent_Tipo#]]></TAG>
        <VALUE><![CDATA[#PRIMEIROPROCESSO:CA:Ent_Tipo#]]></VALUE>
        <XPATH><![CDATA[/CARD/FIELDS/FIELD[NAME='Ent_Tipo']/VALUE]]></XPATH>
      </FIELD>
      <FIELD type="AdditionalFields" label="Ent_NIF" source-type="AdditionalFields">
        <TAG><![CDATA[#PRIMEIROPROCESSO:CA:Ent_NIF#]]></TAG>
        <VALUE><![CDATA[#PRIMEIROPROCESSO:CA:Ent_NIF#]]></VALUE>
        <XPATH><![CDATA[/CARD/FIELDS/FIELD[NAME='Ent_NIF']/VALUE]]></XPATH>
      </FIELD>
      <FIELD type="AdditionalFields" label="Tecn_Resp_DARS" source-type="AdditionalFields">
        <TAG><![CDATA[#PRIMEIROPROCESSO:CA:Tecn_Resp_DARS#]]></TAG>
        <VALUE><![CDATA[#PRIMEIROPROCESSO:CA:Tecn_Resp_DARS#]]></VALUE>
        <XPATH><![CDATA[/CARD/FIELDS/FIELD[NAME='Tecn_Resp_DARS']/VALUE]]></XPATH>
      </FIELD>
      <FIELD type="AdditionalFields" label="Al_Sancao_Prev" source-type="AdditionalFields">
        <TAG><![CDATA[#PRIMEIROPROCESSO:CA:Al_Sancao_Prev#]]></TAG>
        <VALUE><![CDATA[#PRIMEIROPROCESSO:CA:Al_Sancao_Prev#]]></VALUE>
        <XPATH><![CDATA[/CARD/FIELDS/FIELD[NAME='Al_Sancao_Prev']/VALUE]]></XPATH>
      </FIELD>
      <FIELD type="AdditionalFields" label="Sal_Sancao_Prev" source-type="AdditionalFields">
        <TAG><![CDATA[#PRIMEIROPROCESSO:CA:Sal_Sancao_Prev#]]></TAG>
        <VALUE><![CDATA[#PRIMEIROPROCESSO:CA:Sal_Sancao_Prev#]]></VALUE>
        <XPATH><![CDATA[/CARD/FIELDS/FIELD[NAME='Sal_Sancao_Prev']/VALUE]]></XPATH>
      </FIELD>
      <FIELD type="AdditionalFields" label="Pessoa_Colectiv" source-type="AdditionalFields">
        <TAG><![CDATA[#PRIMEIROPROCESSO:CA:Pessoa_Colectiv#]]></TAG>
        <VALUE><![CDATA[#PRIMEIROPROCESSO:CA:Pessoa_Colectiv#]]></VALUE>
        <XPATH><![CDATA[/CARD/FIELDS/FIELD[NAME='Pessoa_Colectiv']/VALUE]]></XPATH>
      </FIELD>
      <FIELD type="AdditionalFields" label="Mandat_Arguido" source-type="AdditionalFields">
        <TAG><![CDATA[#PRIMEIROPROCESSO:CA:Mandat_Arguido#]]></TAG>
        <VALUE><![CDATA[#PRIMEIROPROCESSO:CA:Mandat_Arguido#]]></VALUE>
        <XPATH><![CDATA[/CARD/FIELDS/FIELD[NAME='Mandat_Arguido']/VALUE]]></XPATH>
      </FIELD>
      <FIELD type="AdditionalFields" label="Tecnicos_DCM" source-type="AdditionalFields">
        <TAG><![CDATA[#PRIMEIROPROCESSO:CA:Tecnicos_DCM#]]></TAG>
        <VALUE><![CDATA[#PRIMEIROPROCESSO:CA:Tecnicos_DCM#]]></VALUE>
        <XPATH><![CDATA[/CARD/FIELDS/FIELD[NAME='Tecnicos_DCM']/VALUE]]></XPATH>
      </FIELD>
      <FIELD type="AdditionalFields" label="N_Carta_CDI" source-type="AdditionalFields">
        <TAG><![CDATA[#PRIMEIROPROCESSO:CA:N_Carta_CDI#]]></TAG>
        <VALUE><![CDATA[#PRIMEIROPROCESSO:CA:N_Carta_CDI#]]></VALUE>
        <XPATH><![CDATA[/CARD/FIELDS/FIELD[NAME='N_Carta_CDI']/VALUE]]></XPATH>
      </FIELD>
      <FIELD type="AdditionalFields" label="Tipo_Represent" source-type="AdditionalFields">
        <TAG><![CDATA[#PRIMEIROPROCESSO:CA:Tipo_Represent#]]></TAG>
        <VALUE><![CDATA[#PRIMEIROPROCESSO:CA:Tipo_Represent#]]></VALUE>
        <XPATH><![CDATA[/CARD/FIELDS/FIELD[NAME='Tipo_Represent']/VALUE]]></XPATH>
      </FIELD>
      <FIELD type="AdditionalFields" label="Tecn_Resp_DDI" source-type="AdditionalFields">
        <TAG><![CDATA[#PRIMEIROPROCESSO:CA:Tecn_Resp_DDI#]]></TAG>
        <VALUE><![CDATA[#PRIMEIROPROCESSO:CA:Tecn_Resp_DDI#]]></VALUE>
        <XPATH><![CDATA[/CARD/FIELDS/FIELD[NAME='Tecn_Resp_DDI']/VALUE]]></XPATH>
      </FIELD>
      <FIELD type="AdditionalFields" label="Ent_PNome" source-type="AdditionalFields">
        <TAG><![CDATA[#PRIMEIROPROCESSO:CA:Ent_PNome#]]></TAG>
        <VALUE><![CDATA[#PRIMEIROPROCESSO:CA:Ent_PNome#]]></VALUE>
        <XPATH><![CDATA[/CARD/FIELDS/FIELD[NAME='Ent_PNome']/VALUE]]></XPATH>
      </FIELD>
      <FIELD type="AdditionalFields" label="Ent_PCod" source-type="AdditionalFields">
        <TAG><![CDATA[#PRIMEIROPROCESSO:CA:Ent_PCod#]]></TAG>
        <VALUE><![CDATA[#PRIMEIROPROCESSO:CA:Ent_PCod#]]></VALUE>
        <XPATH><![CDATA[/CARD/FIELDS/FIELD[NAME='Ent_PCod']/VALUE]]></XPATH>
      </FIELD>
      <FIELD type="AdditionalFields" label="Ent_PNif" source-type="AdditionalFields">
        <TAG><![CDATA[#PRIMEIROPROCESSO:CA:Ent_PNif#]]></TAG>
        <VALUE><![CDATA[#PRIMEIROPROCESSO:CA:Ent_PNif#]]></VALUE>
        <XPATH><![CDATA[/CARD/FIELDS/FIELD[NAME='Ent_PNif']/VALUE]]></XPATH>
      </FIELD>
      <FIELD type="AdditionalFields" label="Ent_PTipo" source-type="AdditionalFields">
        <TAG><![CDATA[#PRIMEIROPROCESSO:CA:Ent_PTipo#]]></TAG>
        <VALUE><![CDATA[#PRIMEIROPROCESSO:CA:Ent_PTipo#]]></VALUE>
        <XPATH><![CDATA[/CARD/FIELDS/FIELD[NAME='Ent_PTipo']/VALUE]]></XPATH>
      </FIELD>
      <FIELD type="AdditionalFields" label="Dat_Autorizacao" source-type="AdditionalFields">
        <TAG><![CDATA[#PRIMEIROPROCESSO:CA:Dat_Autorizacao#]]></TAG>
        <VALUE><![CDATA[#PRIMEIROPROCESSO:CA:Dat_Autorizacao#]]></VALUE>
        <XPATH><![CDATA[/CARD/FIELDS/FIELD[NAME='Dat_Autorizacao']/VALUE]]></XPATH>
      </FIELD>
      <FIELD type="AdditionalFields" label="Tempo_prsv" source-type="AdditionalFields">
        <TAG><![CDATA[#PRIMEIROPROCESSO:CA:Tempo_prsv#]]></TAG>
        <VALUE><![CDATA[#PRIMEIROPROCESSO:CA:Tempo_prsv#]]></VALUE>
        <XPATH><![CDATA[/CARD/FIELDS/FIELD[NAME='Tempo_prsv']/VALUE]]></XPATH>
      </FIELD>
      <FIELD type="AdditionalFields" label="Dt_Autorizacao" source-type="AdditionalFields">
        <TAG><![CDATA[#PRIMEIROPROCESSO:CA:Dt_Autorizacao#]]></TAG>
        <VALUE><![CDATA[#PRIMEIROPROCESSO:CA:Dt_Autorizacao#]]></VALUE>
        <XPATH><![CDATA[/CARD/FIELDS/FIELD[NAME='Dt_Autorizacao']/VALUE]]></XPATH>
      </FIELD>
      <FIELD type="AdditionalFields" label="Sem_efeito" source-type="AdditionalFields">
        <TAG><![CDATA[#PRIMEIROPROCESSO:CA:Sem_efeito#]]></TAG>
        <VALUE><![CDATA[#PRIMEIROPROCESSO:CA:Sem_efeito#]]></VALUE>
        <XPATH><![CDATA[/CARD/FIELDS/FIELD[NAME='Sem_efeito']/VALUE]]></XPATH>
      </FIELD>
      <FIELD type="AdditionalFields" label="TAG" source-type="AdditionalFields">
        <TAG><![CDATA[#PRIMEIROPROCESSO:CA:TAG#]]></TAG>
        <VALUE><![CDATA[#PRIMEIROPROCESSO:CA:TAG#]]></VALUE>
        <XPATH><![CDATA[/CARD/FIELDS/FIELD[NAME='TAG']/VALUE]]></XPATH>
      </FIELD>
      <FIELD type="AdditionalFields" label="TESTE" source-type="AdditionalFields">
        <TAG><![CDATA[#PRIMEIROPROCESSO:CA:TESTE#]]></TAG>
        <VALUE><![CDATA[#PRIMEIROPROCESSO:CA:TESTE#]]></VALUE>
        <XPATH><![CDATA[/CARD/FIELDS/FIELD[NAME='TESTE']/VALUE]]></XPATH>
      </FIELD>
      <FIELD type="AdditionalFields" label="Tipo_Conta" source-type="AdditionalFields">
        <TAG><![CDATA[#PRIMEIROPROCESSO:CA:Tipo_Conta#]]></TAG>
        <VALUE><![CDATA[#PRIMEIROPROCESSO:CA:Tipo_Conta#]]></VALUE>
        <XPATH><![CDATA[/CARD/FIELDS/FIELD[NAME='Tipo_Conta']/VALUE]]></XPATH>
      </FIELD>
      <FIELD type="AdditionalFields" label="Relevante" source-type="AdditionalFields">
        <TAG><![CDATA[#PRIMEIROPROCESSO:CA:Relevante#]]></TAG>
        <VALUE><![CDATA[#PRIMEIROPROCESSO:CA:Relevante#]]></VALUE>
        <XPATH><![CDATA[/CARD/FIELDS/FIELD[NAME='Relevante']/VALUE]]></XPATH>
      </FIELD>
      <FIELD type="AdditionalFields" label="Documento_Papel" source-type="AdditionalFields">
        <TAG><![CDATA[#PRIMEIROPROCESSO:CA:Documento_Papel#]]></TAG>
        <VALUE><![CDATA[#PRIMEIROPROCESSO:CA:Documento_Papel#]]></VALUE>
        <XPATH><![CDATA[/CARD/FIELDS/FIELD[NAME='Documento_Papel']/VALUE]]></XPATH>
      </FIELD>
      <FIELD type="AdditionalFields" label="Tipo_Acesso" source-type="AdditionalFields">
        <TAG><![CDATA[#PRIMEIROPROCESSO:CA:Tipo_Acesso#]]></TAG>
        <VALUE><![CDATA[#PRIMEIROPROCESSO:CA:Tipo_Acesso#]]></VALUE>
        <XPATH><![CDATA[/CARD/FIELDS/FIELD[NAME='Tipo_Acesso']/VALUE]]></XPATH>
      </FIELD>
      <FIELD type="AdditionalFields" label="Descricao_NRO" source-type="AdditionalFields">
        <TAG><![CDATA[#PRIMEIROPROCESSO:CA:Descricao_NRO#]]></TAG>
        <VALUE><![CDATA[#PRIMEIROPROCESSO:CA:Descricao_NRO#]]></VALUE>
        <XPATH><![CDATA[/CARD/FIELDS/FIELD[NAME='Descricao_NRO']/VALUE]]></XPATH>
      </FIELD>
      <FIELD type="AdditionalFields" label="Ano_Ref" source-type="AdditionalFields">
        <TAG><![CDATA[#PRIMEIROPROCESSO:CA:Ano_Ref#]]></TAG>
        <VALUE><![CDATA[#PRIMEIROPROCESSO:CA:Ano_Ref#]]></VALUE>
        <XPATH><![CDATA[/CARD/FIELDS/FIELD[NAME='Ano_Ref']/VALUE]]></XPATH>
      </FIELD>
      <FIELD type="AdditionalFields" label="Mes_Ref" source-type="AdditionalFields">
        <TAG><![CDATA[#PRIMEIROPROCESSO:CA:Mes_Ref#]]></TAG>
        <VALUE><![CDATA[#PRIMEIROPROCESSO:CA:Mes_Ref#]]></VALUE>
        <XPATH><![CDATA[/CARD/FIELDS/FIELD[NAME='Mes_Ref']/VALUE]]></XPATH>
      </FIELD>
      <FIELD type="AdditionalFields" label="Situacao" source-type="AdditionalFields">
        <TAG><![CDATA[#PRIMEIROPROCESSO:CA:Situacao#]]></TAG>
        <VALUE><![CDATA[#PRIMEIROPROCESSO:CA:Situacao#]]></VALUE>
        <XPATH><![CDATA[/CARD/FIELDS/FIELD[NAME='Situacao']/VALUE]]></XPATH>
      </FIELD>
    </NODE>
  </NODE>
  <!-- Distribution Template With Context -->
  <!-- END: Distribution Template -->
  <!-- BEGIN: Card Context -->
  <NODE label="Registo" type="Card" source-type="CardTemplate" replaceValue="false">
    <FIELD label="Nº de Registo">
      <TAG><![CDATA[#REGISTO:NUMERO#]]></TAG>
      <VALUE><![CDATA[Nº de Registo]]></VALUE>
      <XPATH><![CDATA[/CARD/GENERAL_DATA/cardKeyToString]]></XPATH>
    </FIELD>
    <FIELD label="Código de barras do Nº de Registo" dtype="barcode" barcodetype="code39">
      <TAG><![CDATA[#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GENERAL_DATA/cardKeyToString]]></XPATH>
    </FIELD>
    <FIELD label="Assunto">
      <TAG><![CDATA[#REGISTO:ASSUNTO#]]></TAG>
      <VALUE><![CDATA[Assunto]]></VALUE>
      <XPATH><![CDATA[/CARD/GENERAL_DATA/SUBJECT]]></XPATH>
    </FIELD>
    <FIELD label="Observações">
      <TAG><![CDATA[#REGISTO:OBSERVACOES#]]></TAG>
      <VALUE><![CDATA[Observações]]></VALUE>
      <XPATH><![CDATA[/CARD/GENERAL_DATA/COMMENTS]]></XPATH>
    </FIELD>
    <FIELD label="Data" dtype="D">
      <TAG><![CDATA[#REGISTO:DATA#]]></TAG>
      <VALUE><![CDATA[Data]]></VALUE>
      <XPATH><![CDATA[/CARD/GENERAL_DATA/CREATED_ON]]></XPATH>
    </FIELD>
    <NODE label="Código">
      <FIELD label="Livro">
        <TAG><![CDATA[#REGISTO:CODIGO:LIVRO#]]></TAG>
        <VALUE><![CDATA[Livro]]></VALUE>
        <XPATH><![CDATA[/CARD/GENERAL_DATA/CARD_KEY_COMPOSITE/BOOK_KEY/BookName]]></XPATH>
      </FIELD>
      <FIELD label="Ano">
        <TAG><![CDATA[#REGISTO:CODIGO:ANO#]]></TAG>
        <VALUE><![CDATA[Ano]]></VALUE>
        <XPATH><![CDATA[/CARD/GENERAL_DATA/CARD_KEY_COMPOSITE/Year]]></XPATH>
      </FIELD>
      <FIELD label="Número">
        <TAG><![CDATA[#REGISTO:CODIGO:NUMERO#]]></TAG>
        <VALUE><![CDATA[Número]]></VALUE>
        <XPATH><![CDATA[/CARD/GENERAL_DATA/CARD_KEY_COMPOSITE/Code]]></XPATH>
      </FIELD>
    </NODE>
    <NODE label="Classificação" type="CardClassitication">
      <FIELD label="Descrição">
        <TAG><![CDATA[#REGISTO:CLASSIFICACAO:1:DESCRICAO#]]></TAG>
        <VALUE><![CDATA[Descrição Classificação]]></VALUE>
        <XPATH/>
      </FIELD>
      <FIELD label="Código">
        <TAG><![CDATA[#REGISTO:CLASSIFICACAO:1:CODIGO#]]></TAG>
        <VALUE><![CDATA[Código da Classificação]]></VALUE>
        <XPATH/>
      </FIELD>
    </NODE>
    <NODE label="Processo" type="CardProcess">
      <FIELD label="Código">
        <TAG><![CDATA[#REGISTO:PROCESSO:1:CODIGO#]]></TAG>
        <VALUE><![CDATA[Código do Processo]]></VALUE>
        <XPATH/>
      </FIELD>
      <FIELD label="Assunto">
        <TAG><![CDATA[#REGISTO:PROCESSO:1:ASSUNTO#]]></TAG>
        <VALUE><![CDATA[Assunto do Processo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Custom_string]]></VALUE>
        <XPATH><![CDATA[/CARD/FIELDS/FIELD[NAME='Custom_string']/VALUE]]></XPATH>
      </FIELD>
      <FIELD type="AdditionalFields" label="Custom_data" source-type="AdditionalFields">
        <TAG><![CDATA[#REGISTO:CA:Custom_data#]]></TAG>
        <VALUE><![CDATA[Custom_data]]></VALUE>
        <XPATH><![CDATA[/CARD/FIELDS/FIELD[NAME='Custom_data']/VALUE]]></XPATH>
      </FIELD>
      <FIELD type="AdditionalFields" label="Custom_num" source-type="AdditionalFields">
        <TAG><![CDATA[#REGISTO:CA:Custom_num#]]></TAG>
        <VALUE><![CDATA[Custom_num]]></VALUE>
        <XPATH><![CDATA[/CARD/FIELDS/FIELD[NAME='Custom_num']/VALUE]]></XPATH>
      </FIELD>
      <FIELD type="AdditionalFields" label="Custom_bool" source-type="AdditionalFields">
        <TAG><![CDATA[#REGISTO:CA:Custom_bool#]]></TAG>
        <VALUE><![CDATA[Custom_bool]]></VALUE>
        <XPATH><![CDATA[/CARD/FIELDS/FIELD[NAME='Custom_bool']/VALUE]]></XPATH>
      </FIELD>
      <FIELD type="AdditionalFields" label="Custom_list" source-type="AdditionalFields">
        <TAG><![CDATA[#REGISTO:CA:Custom_list#]]></TAG>
        <VALUE><![CDATA[Custom_list]]></VALUE>
        <XPATH><![CDATA[/CARD/FIELDS/FIELD[NAME='Custom_list']/VALUE]]></XPATH>
      </FIELD>
      <FIELD type="AdditionalFields" label="Nome_remetente" source-type="AdditionalFields">
        <TAG><![CDATA[#REGISTO:CA:Nome_remetente#]]></TAG>
        <VALUE><![CDATA[Nome_remetente]]></VALUE>
        <XPATH><![CDATA[/CARD/FIELDS/FIELD[NAME='Nome_remetente']/VALUE]]></XPATH>
      </FIELD>
      <FIELD type="AdditionalFields" label="Destino_ISP" source-type="AdditionalFields">
        <TAG><![CDATA[#REGISTO:CA:Destino_ISP#]]></TAG>
        <VALUE><![CDATA[Destino_ISP]]></VALUE>
        <XPATH><![CDATA[/CARD/FIELDS/FIELD[NAME='Destino_ISP']/VALUE]]></XPATH>
      </FIELD>
      <FIELD type="AdditionalFields" label="CC_ISP" source-type="AdditionalFields">
        <TAG><![CDATA[#REGISTO:CA:CC_ISP#]]></TAG>
        <VALUE><![CDATA[CC_ISP]]></VALUE>
        <XPATH><![CDATA[/CARD/FIELDS/FIELD[NAME='CC_ISP']/VALUE]]></XPATH>
      </FIELD>
      <FIELD type="AdditionalFields" label="N_Serie" source-type="AdditionalFields">
        <TAG><![CDATA[#REGISTO:CA:N_Serie#]]></TAG>
        <VALUE><![CDATA[N_Serie]]></VALUE>
        <XPATH><![CDATA[/CARD/FIELDS/FIELD[NAME='N_Serie']/VALUE]]></XPATH>
      </FIELD>
      <FIELD type="AdditionalFields" label="Pasta_arquivo" source-type="AdditionalFields">
        <TAG><![CDATA[#REGISTO:CA:Pasta_arquivo#]]></TAG>
        <VALUE><![CDATA[Pasta_arquivo]]></VALUE>
        <XPATH><![CDATA[/CARD/FIELDS/FIELD[NAME='Pasta_arquivo']/VALUE]]></XPATH>
      </FIELD>
      <FIELD type="AdditionalFields" label="N_factura" source-type="AdditionalFields">
        <TAG><![CDATA[#REGISTO:CA:N_factura#]]></TAG>
        <VALUE><![CDATA[N_factura]]></VALUE>
        <XPATH><![CDATA[/CARD/FIELDS/FIELD[NAME='N_factura']/VALUE]]></XPATH>
      </FIELD>
      <FIELD type="AdditionalFields" label="Data_emissao" source-type="AdditionalFields">
        <TAG><![CDATA[#REGISTO:CA:Data_emissao#]]></TAG>
        <VALUE><![CDATA[Data_emissao]]></VALUE>
        <XPATH><![CDATA[/CARD/FIELDS/FIELD[NAME='Data_emissao']/VALUE]]></XPATH>
      </FIELD>
      <FIELD type="AdditionalFields" label="Nome_fornecedor" source-type="AdditionalFields">
        <TAG><![CDATA[#REGISTO:CA:Nome_fornecedor#]]></TAG>
        <VALUE><![CDATA[Nome_fornecedor]]></VALUE>
        <XPATH><![CDATA[/CARD/FIELDS/FIELD[NAME='Nome_fornecedor']/VALUE]]></XPATH>
      </FIELD>
      <FIELD type="AdditionalFields" label="Valor_total" source-type="AdditionalFields">
        <TAG><![CDATA[#REGISTO:CA:Valor_total#]]></TAG>
        <VALUE><![CDATA[Valor_total]]></VALUE>
        <XPATH><![CDATA[/CARD/FIELDS/FIELD[NAME='Valor_total']/VALUE]]></XPATH>
      </FIELD>
      <FIELD type="AdditionalFields" label="Entidade_destin" source-type="AdditionalFields">
        <TAG><![CDATA[#REGISTO:CA:Entidade_destin#]]></TAG>
        <VALUE><![CDATA[Entidade_destin]]></VALUE>
        <XPATH><![CDATA[/CARD/FIELDS/FIELD[NAME='Entidade_destin']/VALUE]]></XPATH>
      </FIELD>
      <FIELD type="AdditionalFields" label="Origem_ISP" source-type="AdditionalFields">
        <TAG><![CDATA[#REGISTO:CA:Origem_ISP#]]></TAG>
        <VALUE><![CDATA[Origem_ISP]]></VALUE>
        <XPATH><![CDATA[/CARD/FIELDS/FIELD[NAME='Origem_ISP']/VALUE]]></XPATH>
      </FIELD>
      <FIELD type="AdditionalFields" label="Tipo_prodservic" source-type="AdditionalFields">
        <TAG><![CDATA[#REGISTO:CA:Tipo_prodservic#]]></TAG>
        <VALUE><![CDATA[Tipo_prodservic]]></VALUE>
        <XPATH><![CDATA[/CARD/FIELDS/FIELD[NAME='Tipo_prodservic']/VALUE]]></XPATH>
      </FIELD>
      <FIELD type="AdditionalFields" label="Nome_orgaocomun" source-type="AdditionalFields">
        <TAG><![CDATA[#REGISTO:CA:Nome_orgaocomun#]]></TAG>
        <VALUE><![CDATA[Nome_orgaocomun]]></VALUE>
        <XPATH><![CDATA[/CARD/FIELDS/FIELD[NAME='Nome_orgaocomun']/VALUE]]></XPATH>
      </FIELD>
      <FIELD type="AdditionalFields" label="Tipo_Notinf" source-type="AdditionalFields">
        <TAG><![CDATA[#REGISTO:CA:Tipo_Notinf#]]></TAG>
        <VALUE><![CDATA[Tipo_Notinf]]></VALUE>
        <XPATH><![CDATA[/CARD/FIELDS/FIELD[NAME='Tipo_Notinf']/VALUE]]></XPATH>
      </FIELD>
      <FIELD type="AdditionalFields" label="Data_conf" source-type="AdditionalFields">
        <TAG><![CDATA[#REGISTO:CA:Data_conf#]]></TAG>
        <VALUE><![CDATA[Data_conf]]></VALUE>
        <XPATH><![CDATA[/CARD/FIELDS/FIELD[NAME='Data_conf']/VALUE]]></XPATH>
      </FIELD>
      <FIELD type="AdditionalFields" label="Local_conf" source-type="AdditionalFields">
        <TAG><![CDATA[#REGISTO:CA:Local_conf#]]></TAG>
        <VALUE><![CDATA[Local_conf]]></VALUE>
        <XPATH><![CDATA[/CARD/FIELDS/FIELD[NAME='Local_conf']/VALUE]]></XPATH>
      </FIELD>
      <FIELD type="AdditionalFields" label="Tipo_evento" source-type="AdditionalFields">
        <TAG><![CDATA[#REGISTO:CA:Tipo_evento#]]></TAG>
        <VALUE><![CDATA[Tipo_evento]]></VALUE>
        <XPATH><![CDATA[/CARD/FIELDS/FIELD[NAME='Tipo_evento']/VALUE]]></XPATH>
      </FIELD>
      <FIELD type="AdditionalFields" label="Local_evento" source-type="AdditionalFields">
        <TAG><![CDATA[#REGISTO:CA:Local_evento#]]></TAG>
        <VALUE><![CDATA[Local_evento]]></VALUE>
        <XPATH><![CDATA[/CARD/FIELDS/FIELD[NAME='Local_evento']/VALUE]]></XPATH>
      </FIELD>
      <FIELD type="AdditionalFields" label="Data_aberevento" source-type="AdditionalFields">
        <TAG><![CDATA[#REGISTO:CA:Data_aberevento#]]></TAG>
        <VALUE><![CDATA[Data_aberevento]]></VALUE>
        <XPATH><![CDATA[/CARD/FIELDS/FIELD[NAME='Data_aberevento']/VALUE]]></XPATH>
      </FIELD>
      <FIELD type="AdditionalFields" label="Data_fimevento" source-type="AdditionalFields">
        <TAG><![CDATA[#REGISTO:CA:Data_fimevento#]]></TAG>
        <VALUE><![CDATA[Data_fimevento]]></VALUE>
        <XPATH><![CDATA[/CARD/FIELDS/FIELD[NAME='Data_fimevento']/VALUE]]></XPATH>
      </FIELD>
      <FIELD type="AdditionalFields" label="tipo_fluxo" source-type="AdditionalFields">
        <TAG><![CDATA[#REGISTO:CA:tipo_fluxo#]]></TAG>
        <VALUE><![CDATA[tipo_fluxo]]></VALUE>
        <XPATH><![CDATA[/CARD/FIELDS/FIELD[NAME='tipo_fluxo']/VALUE]]></XPATH>
      </FIELD>
      <FIELD type="AdditionalFields" label="Referencia_ISP" source-type="AdditionalFields">
        <TAG><![CDATA[#REGISTO:CA:Referencia_ISP#]]></TAG>
        <VALUE><![CDATA[Referencia_ISP]]></VALUE>
        <XPATH><![CDATA[/CARD/FIELDS/FIELD[NAME='Referencia_ISP']/VALUE]]></XPATH>
      </FIELD>
      <FIELD type="AdditionalFields" label="PID" source-type="AdditionalFields">
        <TAG><![CDATA[#REGISTO:CA:PID#]]></TAG>
        <VALUE><![CDATA[PID]]></VALUE>
        <XPATH><![CDATA[/CARD/FIELDS/FIELD[NAME='PID']/VALUE]]></XPATH>
      </FIELD>
      <FIELD type="AdditionalFields" label="Tipo_documento" source-type="AdditionalFields">
        <TAG><![CDATA[#REGISTO:CA:Tipo_documento#]]></TAG>
        <VALUE><![CDATA[Tipo_documento]]></VALUE>
        <XPATH><![CDATA[/CARD/FIELDS/FIELD[NAME='Tipo_documento']/VALUE]]></XPATH>
      </FIELD>
      <FIELD type="AdditionalFields" label="DIGITALIZ_POR" source-type="AdditionalFields">
        <TAG><![CDATA[#REGISTO:CA:DIGITALIZ_POR#]]></TAG>
        <VALUE><![CDATA[DIGITALIZ_POR]]></VALUE>
        <XPATH><![CDATA[/CARD/FIELDS/FIELD[NAME='DIGITALIZ_POR']/VALUE]]></XPATH>
      </FIELD>
      <FIELD type="AdditionalFields" label="VALIDADO_POR" source-type="AdditionalFields">
        <TAG><![CDATA[#REGISTO:CA:VALIDADO_POR#]]></TAG>
        <VALUE><![CDATA[VALIDADO_POR]]></VALUE>
        <XPATH><![CDATA[/CARD/FIELDS/FIELD[NAME='VALIDADO_POR']/VALUE]]></XPATH>
      </FIELD>
      <FIELD type="AdditionalFields" label="DATA_DIGITALIZ" source-type="AdditionalFields">
        <TAG><![CDATA[#REGISTO:CA:DATA_DIGITALIZ#]]></TAG>
        <VALUE><![CDATA[DATA_DIGITALIZ]]></VALUE>
        <XPATH><![CDATA[/CARD/FIELDS/FIELD[NAME='DATA_DIGITALIZ']/VALUE]]></XPATH>
      </FIELD>
      <FIELD type="AdditionalFields" label="DATA_VALIDACAO" source-type="AdditionalFields">
        <TAG><![CDATA[#REGISTO:CA:DATA_VALIDACAO#]]></TAG>
        <VALUE><![CDATA[DATA_VALIDACAO]]></VALUE>
        <XPATH><![CDATA[/CARD/FIELDS/FIELD[NAME='DATA_VALIDACAO']/VALUE]]></XPATH>
      </FIELD>
      <FIELD type="AdditionalFields" label="Documento_DCC" source-type="AdditionalFields">
        <TAG><![CDATA[#REGISTO:CA:Documento_DCC#]]></TAG>
        <VALUE><![CDATA[Documento_DCC]]></VALUE>
        <XPATH><![CDATA[/CARD/FIELDS/FIELD[NAME='Documento_DCC']/VALUE]]></XPATH>
      </FIELD>
      <FIELD type="AdditionalFields" label="Ent_Processos" source-type="AdditionalFields">
        <TAG><![CDATA[#REGISTO:CA:Ent_Processos#]]></TAG>
        <VALUE><![CDATA[Ent_Processos]]></VALUE>
        <XPATH><![CDATA[/CARD/FIELDS/FIELD[NAME='Ent_Processos']/VALUE]]></XPATH>
      </FIELD>
      <FIELD type="AdditionalFields" label="Nome_entidade" source-type="AdditionalFields">
        <TAG><![CDATA[#REGISTO:CA:Nome_entidade#]]></TAG>
        <VALUE><![CDATA[Nome_entidade]]></VALUE>
        <XPATH><![CDATA[/CARD/FIELDS/FIELD[NAME='Nome_entidade']/VALUE]]></XPATH>
      </FIELD>
      <FIELD type="AdditionalFields" label="Data_pedido" source-type="AdditionalFields">
        <TAG><![CDATA[#REGISTO:CA:Data_pedido#]]></TAG>
        <VALUE><![CDATA[Data_pedido]]></VALUE>
        <XPATH><![CDATA[/CARD/FIELDS/FIELD[NAME='Data_pedido']/VALUE]]></XPATH>
      </FIELD>
      <FIELD type="AdditionalFields" label="Tipo_distrib" source-type="AdditionalFields">
        <TAG><![CDATA[#REGISTO:CA:Tipo_distrib#]]></TAG>
        <VALUE><![CDATA[Tipo_distrib]]></VALUE>
        <XPATH><![CDATA[/CARD/FIELDS/FIELD[NAME='Tipo_distrib']/VALUE]]></XPATH>
      </FIELD>
      <FIELD type="AdditionalFields" label="Tipo_destinatar" source-type="AdditionalFields">
        <TAG><![CDATA[#REGISTO:CA:Tipo_destinatar#]]></TAG>
        <VALUE><![CDATA[Tipo_destinatar]]></VALUE>
        <XPATH><![CDATA[/CARD/FIELDS/FIELD[NAME='Tipo_destinatar']/VALUE]]></XPATH>
      </FIELD>
      <FIELD type="AdditionalFields" label="N_doc_distrib" source-type="AdditionalFields">
        <TAG><![CDATA[#REGISTO:CA:N_doc_distrib#]]></TAG>
        <VALUE><![CDATA[N_doc_distrib]]></VALUE>
        <XPATH><![CDATA[/CARD/FIELDS/FIELD[NAME='N_doc_distrib']/VALUE]]></XPATH>
      </FIELD>
      <FIELD type="AdditionalFields" label="Data_distrib" source-type="AdditionalFields">
        <TAG><![CDATA[#REGISTO:CA:Data_distrib#]]></TAG>
        <VALUE><![CDATA[Data_distrib]]></VALUE>
        <XPATH><![CDATA[/CARD/FIELDS/FIELD[NAME='Data_distrib']/VALUE]]></XPATH>
      </FIELD>
      <FIELD type="AdditionalFields" label="Morada_remetent" source-type="AdditionalFields">
        <TAG><![CDATA[#REGISTO:CA:Morada_remetent#]]></TAG>
        <VALUE><![CDATA[Morada_remetent]]></VALUE>
        <XPATH><![CDATA[/CARD/FIELDS/FIELD[NAME='Morada_remetent']/VALUE]]></XPATH>
      </FIELD>
      <FIELD type="AdditionalFields" label="Codigo_Postal_3" source-type="AdditionalFields">
        <TAG><![CDATA[#REGISTO:CA:Codigo_Postal_3#]]></TAG>
        <VALUE><![CDATA[Codigo_Postal_3]]></VALUE>
        <XPATH><![CDATA[/CARD/FIELDS/FIELD[NAME='Codigo_Postal_3']/VALUE]]></XPATH>
      </FIELD>
      <FIELD type="AdditionalFields" label="Codigo_Postal_4" source-type="AdditionalFields">
        <TAG><![CDATA[#REGISTO:CA:Codigo_Postal_4#]]></TAG>
        <VALUE><![CDATA[Codigo_Postal_4]]></VALUE>
        <XPATH><![CDATA[/CARD/FIELDS/FIELD[NAME='Codigo_Postal_4']/VALUE]]></XPATH>
      </FIELD>
      <FIELD type="AdditionalFields" label="Localidade" source-type="AdditionalFields">
        <TAG><![CDATA[#REGISTO:CA:Localidade#]]></TAG>
        <VALUE><![CDATA[Localidade]]></VALUE>
        <XPATH><![CDATA[/CARD/FIELDS/FIELD[NAME='Localidade']/VALUE]]></XPATH>
      </FIELD>
      <FIELD type="AdditionalFields" label="Nom_Entidade" source-type="AdditionalFields">
        <TAG><![CDATA[#REGISTO:CA:Nom_Entidade#]]></TAG>
        <VALUE><![CDATA[Nom_Entidade]]></VALUE>
        <XPATH><![CDATA[/CARD/FIELDS/FIELD[NAME='Nom_Entidade']/VALUE]]></XPATH>
      </FIELD>
      <FIELD type="AdditionalFields" label="Ano_rec" source-type="AdditionalFields">
        <TAG><![CDATA[#REGISTO:CA:Ano_rec#]]></TAG>
        <VALUE><![CDATA[Ano_rec]]></VALUE>
        <XPATH><![CDATA[/CARD/FIELDS/FIELD[NAME='Ano_rec']/VALUE]]></XPATH>
      </FIELD>
      <FIELD type="AdditionalFields" label="Area" source-type="AdditionalFields">
        <TAG><![CDATA[#REGISTO:CA:Area#]]></TAG>
        <VALUE><![CDATA[Area]]></VALUE>
        <XPATH><![CDATA[/CARD/FIELDS/FIELD[NAME='Area']/VALUE]]></XPATH>
      </FIELD>
      <FIELD type="AdditionalFields" label="Assunto_DCM" source-type="AdditionalFields">
        <TAG><![CDATA[#REGISTO:CA:Assunto_DCM#]]></TAG>
        <VALUE><![CDATA[Assunto_DCM]]></VALUE>
        <XPATH><![CDATA[/CARD/FIELDS/FIELD[NAME='Assunto_DCM']/VALUE]]></XPATH>
      </FIELD>
      <FIELD type="AdditionalFields" label="Autor" source-type="AdditionalFields">
        <TAG><![CDATA[#REGISTO:CA:Autor#]]></TAG>
        <VALUE><![CDATA[Autor]]></VALUE>
        <XPATH><![CDATA[/CARD/FIELDS/FIELD[NAME='Autor']/VALUE]]></XPATH>
      </FIELD>
      <FIELD type="AdditionalFields" label="Colaborador" source-type="AdditionalFields">
        <TAG><![CDATA[#REGISTO:CA:Colaborador#]]></TAG>
        <VALUE><![CDATA[Colaborador]]></VALUE>
        <XPATH><![CDATA[/CARD/FIELDS/FIELD[NAME='Colaborador']/VALUE]]></XPATH>
      </FIELD>
      <FIELD type="AdditionalFields" label="UO" source-type="AdditionalFields">
        <TAG><![CDATA[#REGISTO:CA:UO#]]></TAG>
        <VALUE><![CDATA[UO]]></VALUE>
        <XPATH><![CDATA[/CARD/FIELDS/FIELD[NAME='UO']/VALUE]]></XPATH>
      </FIELD>
      <FIELD type="AdditionalFields" label="Ativ_Ramo" source-type="AdditionalFields">
        <TAG><![CDATA[#REGISTO:CA:Ativ_Ramo#]]></TAG>
        <VALUE><![CDATA[Ativ_Ramo]]></VALUE>
        <XPATH><![CDATA[/CARD/FIELDS/FIELD[NAME='Ativ_Ramo']/VALUE]]></XPATH>
      </FIELD>
      <FIELD type="AdditionalFields" label="Coordenador" source-type="AdditionalFields">
        <TAG><![CDATA[#REGISTO:CA:Coordenador#]]></TAG>
        <VALUE><![CDATA[Coordenador]]></VALUE>
        <XPATH><![CDATA[/CARD/FIELDS/FIELD[NAME='Coordenador']/VALUE]]></XPATH>
      </FIELD>
      <FIELD type="AdditionalFields" label="Coordenador_G" source-type="AdditionalFields">
        <TAG><![CDATA[#REGISTO:CA:Coordenador_G#]]></TAG>
        <VALUE><![CDATA[Coordenador_G]]></VALUE>
        <XPATH><![CDATA[/CARD/FIELDS/FIELD[NAME='Coordenador_G']/VALUE]]></XPATH>
      </FIELD>
      <FIELD type="AdditionalFields" label="Data_Reuniao" source-type="AdditionalFields">
        <TAG><![CDATA[#REGISTO:CA:Data_Reuniao#]]></TAG>
        <VALUE><![CDATA[Data_Reuniao]]></VALUE>
        <XPATH><![CDATA[/CARD/FIELDS/FIELD[NAME='Data_Reuniao']/VALUE]]></XPATH>
      </FIELD>
      <FIELD type="AdditionalFields" label="Dec_Fav_Rec" source-type="AdditionalFields">
        <TAG><![CDATA[#REGISTO:CA:Dec_Fav_Rec#]]></TAG>
        <VALUE><![CDATA[Dec_Fav_Rec]]></VALUE>
        <XPATH><![CDATA[/CARD/FIELDS/FIELD[NAME='Dec_Fav_Rec']/VALUE]]></XPATH>
      </FIELD>
      <FIELD type="AdditionalFields" label="Desig_Public" source-type="AdditionalFields">
        <TAG><![CDATA[#REGISTO:CA:Desig_Public#]]></TAG>
        <VALUE><![CDATA[Desig_Public]]></VALUE>
        <XPATH><![CDATA[/CARD/FIELDS/FIELD[NAME='Desig_Public']/VALUE]]></XPATH>
      </FIELD>
      <FIELD type="AdditionalFields" label="Destino" source-type="AdditionalFields">
        <TAG><![CDATA[#REGISTO:CA:Destino#]]></TAG>
        <VALUE><![CDATA[Destino]]></VALUE>
        <XPATH><![CDATA[/CARD/FIELDS/FIELD[NAME='Destino']/VALUE]]></XPATH>
      </FIELD>
      <FIELD type="AdditionalFields" label="Distribuicao" source-type="AdditionalFields">
        <TAG><![CDATA[#REGISTO:CA:Distribuicao#]]></TAG>
        <VALUE><![CDATA[Distribuicao]]></VALUE>
        <XPATH><![CDATA[/CARD/FIELDS/FIELD[NAME='Distribuicao']/VALUE]]></XPATH>
      </FIELD>
      <FIELD type="AdditionalFields" label="Dt_env_resp" source-type="AdditionalFields">
        <TAG><![CDATA[#REGISTO:CA:Dt_env_resp#]]></TAG>
        <VALUE><![CDATA[Dt_env_resp]]></VALUE>
        <XPATH><![CDATA[/CARD/FIELDS/FIELD[NAME='Dt_env_resp']/VALUE]]></XPATH>
      </FIELD>
      <FIELD type="AdditionalFields" label="Dt_lim_resp" source-type="AdditionalFields">
        <TAG><![CDATA[#REGISTO:CA:Dt_lim_resp#]]></TAG>
        <VALUE><![CDATA[Dt_lim_resp]]></VALUE>
        <XPATH><![CDATA[/CARD/FIELDS/FIELD[NAME='Dt_lim_resp']/VALUE]]></XPATH>
      </FIELD>
      <FIELD type="AdditionalFields" label="Dt_v_final" source-type="AdditionalFields">
        <TAG><![CDATA[#REGISTO:CA:Dt_v_final#]]></TAG>
        <VALUE><![CDATA[Dt_v_final]]></VALUE>
        <XPATH><![CDATA[/CARD/FIELDS/FIELD[NAME='Dt_v_final']/VALUE]]></XPATH>
      </FIELD>
      <FIELD type="AdditionalFields" label="Ent_Visada" source-type="AdditionalFields">
        <TAG><![CDATA[#REGISTO:CA:Ent_Visada#]]></TAG>
        <VALUE><![CDATA[Ent_Visada]]></VALUE>
        <XPATH><![CDATA[/CARD/FIELDS/FIELD[NAME='Ent_Visada']/VALUE]]></XPATH>
      </FIELD>
      <FIELD type="AdditionalFields" label="Env_Proced" source-type="AdditionalFields">
        <TAG><![CDATA[#REGISTO:CA:Env_Proced#]]></TAG>
        <VALUE><![CDATA[Env_Proced]]></VALUE>
        <XPATH><![CDATA[/CARD/FIELDS/FIELD[NAME='Env_Proced']/VALUE]]></XPATH>
      </FIELD>
      <FIELD type="AdditionalFields" label="Form_Tratam" source-type="AdditionalFields">
        <TAG><![CDATA[#REGISTO:CA:Form_Tratam#]]></TAG>
        <VALUE><![CDATA[Form_Tratam]]></VALUE>
        <XPATH><![CDATA[/CARD/FIELDS/FIELD[NAME='Form_Tratam']/VALUE]]></XPATH>
      </FIELD>
      <FIELD type="AdditionalFields" label="Local" source-type="AdditionalFields">
        <TAG><![CDATA[#REGISTO:CA:Local#]]></TAG>
        <VALUE><![CDATA[Local]]></VALUE>
        <XPATH><![CDATA[/CARD/FIELDS/FIELD[NAME='Local']/VALUE]]></XPATH>
      </FIELD>
      <FIELD type="AdditionalFields" label="N_Casos" source-type="AdditionalFields">
        <TAG><![CDATA[#REGISTO:CA:N_Casos#]]></TAG>
        <VALUE><![CDATA[N_Casos]]></VALUE>
        <XPATH><![CDATA[/CARD/FIELDS/FIELD[NAME='N_Casos']/VALUE]]></XPATH>
      </FIELD>
      <FIELD type="AdditionalFields" label="N_Circular" source-type="AdditionalFields">
        <TAG><![CDATA[#REGISTO:CA:N_Circular#]]></TAG>
        <VALUE><![CDATA[N_Circular]]></VALUE>
        <XPATH><![CDATA[/CARD/FIELDS/FIELD[NAME='N_Circular']/VALUE]]></XPATH>
      </FIELD>
      <FIELD type="AdditionalFields" label="N_Con_Pub" source-type="AdditionalFields">
        <TAG><![CDATA[#REGISTO:CA:N_Con_Pub#]]></TAG>
        <VALUE><![CDATA[N_Con_Pub]]></VALUE>
        <XPATH><![CDATA[/CARD/FIELDS/FIELD[NAME='N_Con_Pub']/VALUE]]></XPATH>
      </FIELD>
      <FIELD type="AdditionalFields" label="N_N_Regulam" source-type="AdditionalFields">
        <TAG><![CDATA[#REGISTO:CA:N_N_Regulam#]]></TAG>
        <VALUE><![CDATA[N_N_Regulam]]></VALUE>
        <XPATH><![CDATA[/CARD/FIELDS/FIELD[NAME='N_N_Regulam']/VALUE]]></XPATH>
      </FIELD>
      <FIELD type="AdditionalFields" label="Nc_Rv_Procd" source-type="AdditionalFields">
        <TAG><![CDATA[#REGISTO:CA:Nc_Rv_Procd#]]></TAG>
        <VALUE><![CDATA[Nc_Rv_Procd]]></VALUE>
        <XPATH><![CDATA[/CARD/FIELDS/FIELD[NAME='Nc_Rv_Procd']/VALUE]]></XPATH>
      </FIELD>
      <FIELD type="AdditionalFields" label="Num_P_Leg" source-type="AdditionalFields">
        <TAG><![CDATA[#REGISTO:CA:Num_P_Leg#]]></TAG>
        <VALUE><![CDATA[Num_P_Leg]]></VALUE>
        <XPATH><![CDATA[/CARD/FIELDS/FIELD[NAME='Num_P_Leg']/VALUE]]></XPATH>
      </FIELD>
      <FIELD type="AdditionalFields" label="Num_Processo" source-type="AdditionalFields">
        <TAG><![CDATA[#REGISTO:CA:Num_Processo#]]></TAG>
        <VALUE><![CDATA[Num_Processo]]></VALUE>
        <XPATH><![CDATA[/CARD/FIELDS/FIELD[NAME='Num_Processo']/VALUE]]></XPATH>
      </FIELD>
      <FIELD type="AdditionalFields" label="Num_Ref_Viag" source-type="AdditionalFields">
        <TAG><![CDATA[#REGISTO:CA:Num_Ref_Viag#]]></TAG>
        <VALUE><![CDATA[Num_Ref_Viag]]></VALUE>
        <XPATH><![CDATA[/CARD/FIELDS/FIELD[NAME='Num_Ref_Viag']/VALUE]]></XPATH>
      </FIELD>
      <FIELD type="AdditionalFields" label="Ord_Jur_C" source-type="AdditionalFields">
        <TAG><![CDATA[#REGISTO:CA:Ord_Jur_C#]]></TAG>
        <VALUE><![CDATA[Ord_Jur_C]]></VALUE>
        <XPATH><![CDATA[/CARD/FIELDS/FIELD[NAME='Ord_Jur_C']/VALUE]]></XPATH>
      </FIELD>
      <FIELD type="AdditionalFields" label="Orig_Extern" source-type="AdditionalFields">
        <TAG><![CDATA[#REGISTO:CA:Orig_Extern#]]></TAG>
        <VALUE><![CDATA[Orig_Extern]]></VALUE>
        <XPATH><![CDATA[/CARD/FIELDS/FIELD[NAME='Orig_Extern']/VALUE]]></XPATH>
      </FIELD>
      <FIELD type="AdditionalFields" label="Origem" source-type="AdditionalFields">
        <TAG><![CDATA[#REGISTO:CA:Origem#]]></TAG>
        <VALUE><![CDATA[Origem]]></VALUE>
        <XPATH><![CDATA[/CARD/FIELDS/FIELD[NAME='Origem']/VALUE]]></XPATH>
      </FIELD>
      <FIELD type="AdditionalFields" label="Origem_Int" source-type="AdditionalFields">
        <TAG><![CDATA[#REGISTO:CA:Origem_Int#]]></TAG>
        <VALUE><![CDATA[Origem_Int]]></VALUE>
        <XPATH><![CDATA[/CARD/FIELDS/FIELD[NAME='Origem_Int']/VALUE]]></XPATH>
      </FIELD>
      <FIELD type="AdditionalFields" label="Partes" source-type="AdditionalFields">
        <TAG><![CDATA[#REGISTO:CA:Partes#]]></TAG>
        <VALUE><![CDATA[Partes]]></VALUE>
        <XPATH><![CDATA[/CARD/FIELDS/FIELD[NAME='Partes']/VALUE]]></XPATH>
      </FIELD>
      <FIELD type="AdditionalFields" label="Ponto_Sit" source-type="AdditionalFields">
        <TAG><![CDATA[#REGISTO:CA:Ponto_Sit#]]></TAG>
        <VALUE><![CDATA[Ponto_Sit]]></VALUE>
        <XPATH><![CDATA[/CARD/FIELDS/FIELD[NAME='Ponto_Sit']/VALUE]]></XPATH>
      </FIELD>
      <FIELD type="AdditionalFields" label="Prioridade" source-type="AdditionalFields">
        <TAG><![CDATA[#REGISTO:CA:Prioridade#]]></TAG>
        <VALUE><![CDATA[Prioridade]]></VALUE>
        <XPATH><![CDATA[/CARD/FIELDS/FIELD[NAME='Prioridade']/VALUE]]></XPATH>
      </FIELD>
      <FIELD type="AdditionalFields" label="Proc_Compl" source-type="AdditionalFields">
        <TAG><![CDATA[#REGISTO:CA:Proc_Compl#]]></TAG>
        <VALUE><![CDATA[Proc_Compl]]></VALUE>
        <XPATH><![CDATA[/CARD/FIELDS/FIELD[NAME='Proc_Compl']/VALUE]]></XPATH>
      </FIELD>
      <FIELD type="AdditionalFields" label="Ramo" source-type="AdditionalFields">
        <TAG><![CDATA[#REGISTO:CA:Ramo#]]></TAG>
        <VALUE><![CDATA[Ramo]]></VALUE>
        <XPATH><![CDATA[/CARD/FIELDS/FIELD[NAME='Ramo']/VALUE]]></XPATH>
      </FIELD>
      <FIELD type="AdditionalFields" label="Ref_Carta" source-type="AdditionalFields">
        <TAG><![CDATA[#REGISTO:CA:Ref_Carta#]]></TAG>
        <VALUE><![CDATA[Ref_Carta]]></VALUE>
        <XPATH><![CDATA[/CARD/FIELDS/FIELD[NAME='Ref_Carta']/VALUE]]></XPATH>
      </FIELD>
      <FIELD type="AdditionalFields" label="Ref_Int" source-type="AdditionalFields">
        <TAG><![CDATA[#REGISTO:CA:Ref_Int#]]></TAG>
        <VALUE><![CDATA[Ref_Int]]></VALUE>
        <XPATH><![CDATA[/CARD/FIELDS/FIELD[NAME='Ref_Int']/VALUE]]></XPATH>
      </FIELD>
      <FIELD type="AdditionalFields" label="Relator" source-type="AdditionalFields">
        <TAG><![CDATA[#REGISTO:CA:Relator#]]></TAG>
        <VALUE><![CDATA[Relator]]></VALUE>
        <XPATH><![CDATA[/CARD/FIELDS/FIELD[NAME='Relator']/VALUE]]></XPATH>
      </FIELD>
      <FIELD type="AdditionalFields" label="Resp_Equipa_DCM" source-type="AdditionalFields">
        <TAG><![CDATA[#REGISTO:CA:Resp_Equipa_DCM#]]></TAG>
        <VALUE><![CDATA[Resp_Equipa_DCM]]></VALUE>
        <XPATH><![CDATA[/CARD/FIELDS/FIELD[NAME='Resp_Equipa_DCM']/VALUE]]></XPATH>
      </FIELD>
      <FIELD type="AdditionalFields" label="Resultado" source-type="AdditionalFields">
        <TAG><![CDATA[#REGISTO:CA:Resultado#]]></TAG>
        <VALUE><![CDATA[Resultado]]></VALUE>
        <XPATH><![CDATA[/CARD/FIELDS/FIELD[NAME='Resultado']/VALUE]]></XPATH>
      </FIELD>
      <FIELD type="AdditionalFields" label="Seccao" source-type="AdditionalFields">
        <TAG><![CDATA[#REGISTO:CA:Seccao#]]></TAG>
        <VALUE><![CDATA[Seccao]]></VALUE>
        <XPATH><![CDATA[/CARD/FIELDS/FIELD[NAME='Seccao']/VALUE]]></XPATH>
      </FIELD>
      <FIELD type="AdditionalFields" label="Tema" source-type="AdditionalFields">
        <TAG><![CDATA[#REGISTO:CA:Tema#]]></TAG>
        <VALUE><![CDATA[Tema]]></VALUE>
        <XPATH><![CDATA[/CARD/FIELDS/FIELD[NAME='Tema']/VALUE]]></XPATH>
      </FIELD>
      <FIELD type="AdditionalFields" label="Tempo_vida" source-type="AdditionalFields">
        <TAG><![CDATA[#REGISTO:CA:Tempo_vida#]]></TAG>
        <VALUE><![CDATA[Tempo_vida]]></VALUE>
        <XPATH><![CDATA[/CARD/FIELDS/FIELD[NAME='Tempo_vida']/VALUE]]></XPATH>
      </FIELD>
      <FIELD type="AdditionalFields" label="Tipo_DCM" source-type="AdditionalFields">
        <TAG><![CDATA[#REGISTO:CA:Tipo_DCM#]]></TAG>
        <VALUE><![CDATA[Tipo_DCM]]></VALUE>
        <XPATH><![CDATA[/CARD/FIELDS/FIELD[NAME='Tipo_DCM']/VALUE]]></XPATH>
      </FIELD>
      <FIELD type="AdditionalFields" label="Tipo_Reuniao" source-type="AdditionalFields">
        <TAG><![CDATA[#REGISTO:CA:Tipo_Reuniao#]]></TAG>
        <VALUE><![CDATA[Tipo_Reuniao]]></VALUE>
        <XPATH><![CDATA[/CARD/FIELDS/FIELD[NAME='Tipo_Reuniao']/VALUE]]></XPATH>
      </FIELD>
      <FIELD type="AdditionalFields" label="Tipologia" source-type="AdditionalFields">
        <TAG><![CDATA[#REGISTO:CA:Tipologia#]]></TAG>
        <VALUE><![CDATA[Tipologia]]></VALUE>
        <XPATH><![CDATA[/CARD/FIELDS/FIELD[NAME='Tipologia']/VALUE]]></XPATH>
      </FIELD>
      <FIELD type="AdditionalFields" label="Tribunal" source-type="AdditionalFields">
        <TAG><![CDATA[#REGISTO:CA:Tribunal#]]></TAG>
        <VALUE><![CDATA[Tribunal]]></VALUE>
        <XPATH><![CDATA[/CARD/FIELDS/FIELD[NAME='Tribunal']/VALUE]]></XPATH>
      </FIELD>
      <FIELD type="AdditionalFields" label="Equipa_DSS" source-type="AdditionalFields">
        <TAG><![CDATA[#REGISTO:CA:Equipa_DSS#]]></TAG>
        <VALUE><![CDATA[Equipa_DSS]]></VALUE>
        <XPATH><![CDATA[/CARD/FIELDS/FIELD[NAME='Equipa_DSS']/VALUE]]></XPATH>
      </FIELD>
      <FIELD type="AdditionalFields" label="Equipa_DSF" source-type="AdditionalFields">
        <TAG><![CDATA[#REGISTO:CA:Equipa_DSF#]]></TAG>
        <VALUE><![CDATA[Equipa_DSF]]></VALUE>
        <XPATH><![CDATA[/CARD/FIELDS/FIELD[NAME='Equipa_DSF']/VALUE]]></XPATH>
      </FIELD>
      <FIELD type="AdditionalFields" label="Equipa_DCM" source-type="AdditionalFields">
        <TAG><![CDATA[#REGISTO:CA:Equipa_DCM#]]></TAG>
        <VALUE><![CDATA[Equipa_DCM]]></VALUE>
        <XPATH><![CDATA[/CARD/FIELDS/FIELD[NAME='Equipa_DCM']/VALUE]]></XPATH>
      </FIELD>
      <FIELD type="AdditionalFields" label="Resp_Equipa_DSS" source-type="AdditionalFields">
        <TAG><![CDATA[#REGISTO:CA:Resp_Equipa_DSS#]]></TAG>
        <VALUE><![CDATA[Resp_Equipa_DSS]]></VALUE>
        <XPATH><![CDATA[/CARD/FIELDS/FIELD[NAME='Resp_Equipa_DSS']/VALUE]]></XPATH>
      </FIELD>
      <FIELD type="AdditionalFields" label="Resp_Equipa_DSF" source-type="AdditionalFields">
        <TAG><![CDATA[#REGISTO:CA:Resp_Equipa_DSF#]]></TAG>
        <VALUE><![CDATA[Resp_Equipa_DSF]]></VALUE>
        <XPATH><![CDATA[/CARD/FIELDS/FIELD[NAME='Resp_Equipa_DSF']/VALUE]]></XPATH>
      </FIELD>
      <FIELD type="AdditionalFields" label="Ent_Nomes" source-type="AdditionalFields">
        <TAG><![CDATA[#REGISTO:CA:Ent_Nomes#]]></TAG>
        <VALUE><![CDATA[Ent_Nomes]]></VALUE>
        <XPATH><![CDATA[/CARD/FIELDS/FIELD[NAME='Ent_Nomes']/VALUE]]></XPATH>
      </FIELD>
      <FIELD type="AdditionalFields" label="Ent_Codigos" source-type="AdditionalFields">
        <TAG><![CDATA[#REGISTO:CA:Ent_Codigos#]]></TAG>
        <VALUE><![CDATA[Ent_Codigos]]></VALUE>
        <XPATH><![CDATA[/CARD/FIELDS/FIELD[NAME='Ent_Codigos']/VALUE]]></XPATH>
      </FIELD>
      <FIELD type="AdditionalFields" label="Atrib_Equipa" source-type="AdditionalFields">
        <TAG><![CDATA[#REGISTO:CA:Atrib_Equipa#]]></TAG>
        <VALUE><![CDATA[Atrib_Equipa]]></VALUE>
        <XPATH><![CDATA[/CARD/FIELDS/FIELD[NAME='Atrib_Equipa']/VALUE]]></XPATH>
      </FIELD>
      <FIELD type="AdditionalFields" label="Gestor" source-type="AdditionalFields">
        <TAG><![CDATA[#REGISTO:CA:Gestor#]]></TAG>
        <VALUE><![CDATA[Gestor]]></VALUE>
        <XPATH><![CDATA[/CARD/FIELDS/FIELD[NAME='Gestor']/VALUE]]></XPATH>
      </FIELD>
      <FIELD type="AdditionalFields" label="Gestor2" source-type="AdditionalFields">
        <TAG><![CDATA[#REGISTO:CA:Gestor2#]]></TAG>
        <VALUE><![CDATA[Gestor2]]></VALUE>
        <XPATH><![CDATA[/CARD/FIELDS/FIELD[NAME='Gestor2']/VALUE]]></XPATH>
      </FIELD>
      <FIELD type="AdditionalFields" label="Origem_Exterior" source-type="AdditionalFields">
        <TAG><![CDATA[#REGISTO:CA:Origem_Exterior#]]></TAG>
        <VALUE><![CDATA[Origem_Exterior]]></VALUE>
        <XPATH><![CDATA[/CARD/FIELDS/FIELD[NAME='Origem_Exterior']/VALUE]]></XPATH>
      </FIELD>
      <FIELD type="AdditionalFields" label="OrigemDJU" source-type="AdditionalFields">
        <TAG><![CDATA[#REGISTO:CA:OrigemDJU#]]></TAG>
        <VALUE><![CDATA[OrigemDJU]]></VALUE>
        <XPATH><![CDATA[/CARD/FIELDS/FIELD[NAME='OrigemDJU']/VALUE]]></XPATH>
      </FIELD>
      <FIELD type="AdditionalFields" label="Codigo" source-type="AdditionalFields">
        <TAG><![CDATA[#REGISTO:CA:Codigo#]]></TAG>
        <VALUE><![CDATA[Codigo]]></VALUE>
        <XPATH><![CDATA[/CARD/FIELDS/FIELD[NAME='Codigo']/VALUE]]></XPATH>
      </FIELD>
      <FIELD type="AdditionalFields" label="NivelPrioridade" source-type="AdditionalFields">
        <TAG><![CDATA[#REGISTO:CA:NivelPrioridade#]]></TAG>
        <VALUE><![CDATA[NivelPrioridade]]></VALUE>
        <XPATH><![CDATA[/CARD/FIELDS/FIELD[NAME='NivelPrioridade']/VALUE]]></XPATH>
      </FIELD>
      <FIELD type="AdditionalFields" label="Estado_DJU" source-type="AdditionalFields">
        <TAG><![CDATA[#REGISTO:CA:Estado_DJU#]]></TAG>
        <VALUE><![CDATA[Estado_DJU]]></VALUE>
        <XPATH><![CDATA[/CARD/FIELDS/FIELD[NAME='Estado_DJU']/VALUE]]></XPATH>
      </FIELD>
      <FIELD type="AdditionalFields" label="Data_instaur" source-type="AdditionalFields">
        <TAG><![CDATA[#REGISTO:CA:Data_instaur#]]></TAG>
        <VALUE><![CDATA[Data_instaur]]></VALUE>
        <XPATH><![CDATA[/CARD/FIELDS/FIELD[NAME='Data_instaur']/VALUE]]></XPATH>
      </FIELD>
      <FIELD type="AdditionalFields" label="Data_Conclusao" source-type="AdditionalFields">
        <TAG><![CDATA[#REGISTO:CA:Data_Conclusao#]]></TAG>
        <VALUE><![CDATA[Data_Conclusao]]></VALUE>
        <XPATH><![CDATA[/CARD/FIELDS/FIELD[NAME='Data_Conclusao']/VALUE]]></XPATH>
      </FIELD>
      <FIELD type="AdditionalFields" label="N_aut_notícia" source-type="AdditionalFields">
        <TAG><![CDATA[#REGISTO:CA:N_aut_notícia#]]></TAG>
        <VALUE><![CDATA[N_aut_notícia]]></VALUE>
        <XPATH><![CDATA[/CARD/FIELDS/FIELD[NAME='N_aut_notícia']/VALUE]]></XPATH>
      </FIELD>
      <FIELD type="AdditionalFields" label="Artigo_Violado" source-type="AdditionalFields">
        <TAG><![CDATA[#REGISTO:CA:Artigo_Violado#]]></TAG>
        <VALUE><![CDATA[Artigo_Violado]]></VALUE>
        <XPATH><![CDATA[/CARD/FIELDS/FIELD[NAME='Artigo_Violado']/VALUE]]></XPATH>
      </FIELD>
      <FIELD type="AdditionalFields" label="N_Art_Violado" source-type="AdditionalFields">
        <TAG><![CDATA[#REGISTO:CA:N_Art_Violado#]]></TAG>
        <VALUE><![CDATA[N_Art_Violado]]></VALUE>
        <XPATH><![CDATA[/CARD/FIELDS/FIELD[NAME='N_Art_Violado']/VALUE]]></XPATH>
      </FIELD>
      <FIELD type="AdditionalFields" label="Al_Art_Violado" source-type="AdditionalFields">
        <TAG><![CDATA[#REGISTO:CA:Al_Art_Violado#]]></TAG>
        <VALUE><![CDATA[Al_Art_Violado]]></VALUE>
        <XPATH><![CDATA[/CARD/FIELDS/FIELD[NAME='Al_Art_Violado']/VALUE]]></XPATH>
      </FIELD>
      <FIELD type="AdditionalFields" label="Sub_Art_Violado" source-type="AdditionalFields">
        <TAG><![CDATA[#REGISTO:CA:Sub_Art_Violado#]]></TAG>
        <VALUE><![CDATA[Sub_Art_Violado]]></VALUE>
        <XPATH><![CDATA[/CARD/FIELDS/FIELD[NAME='Sub_Art_Violado']/VALUE]]></XPATH>
      </FIELD>
      <FIELD type="AdditionalFields" label="Sancao_Prevista" source-type="AdditionalFields">
        <TAG><![CDATA[#REGISTO:CA:Sancao_Prevista#]]></TAG>
        <VALUE><![CDATA[Sancao_Prevista]]></VALUE>
        <XPATH><![CDATA[/CARD/FIELDS/FIELD[NAME='Sancao_Prevista']/VALUE]]></XPATH>
      </FIELD>
      <FIELD type="AdditionalFields" label="N_Sanc_Prevista" source-type="AdditionalFields">
        <TAG><![CDATA[#REGISTO:CA:N_Sanc_Prevista#]]></TAG>
        <VALUE><![CDATA[N_Sanc_Prevista]]></VALUE>
        <XPATH><![CDATA[/CARD/FIELDS/FIELD[NAME='N_Sanc_Prevista']/VALUE]]></XPATH>
      </FIELD>
      <FIELD type="AdditionalFields" label="Data_Apr_Defesa" source-type="AdditionalFields">
        <TAG><![CDATA[#REGISTO:CA:Data_Apr_Defesa#]]></TAG>
        <VALUE><![CDATA[Data_Apr_Defesa]]></VALUE>
        <XPATH><![CDATA[/CARD/FIELDS/FIELD[NAME='Data_Apr_Defesa']/VALUE]]></XPATH>
      </FIELD>
      <FIELD type="AdditionalFields" label="Data_Decisao" source-type="AdditionalFields">
        <TAG><![CDATA[#REGISTO:CA:Data_Decisao#]]></TAG>
        <VALUE><![CDATA[Data_Decisao]]></VALUE>
        <XPATH><![CDATA[/CARD/FIELDS/FIELD[NAME='Data_Decisao']/VALUE]]></XPATH>
      </FIELD>
      <FIELD type="AdditionalFields" label="Decisao" source-type="AdditionalFields">
        <TAG><![CDATA[#REGISTO:CA:Decisao#]]></TAG>
        <VALUE><![CDATA[Decisao]]></VALUE>
        <XPATH><![CDATA[/CARD/FIELDS/FIELD[NAME='Decisao']/VALUE]]></XPATH>
      </FIELD>
      <FIELD type="AdditionalFields" label="SuspensaoCoima" source-type="AdditionalFields">
        <TAG><![CDATA[#REGISTO:CA:SuspensaoCoima#]]></TAG>
        <VALUE><![CDATA[SuspensaoCoima]]></VALUE>
        <XPATH><![CDATA[/CARD/FIELDS/FIELD[NAME='SuspensaoCoima']/VALUE]]></XPATH>
      </FIELD>
      <FIELD type="AdditionalFields" label="Sancoes_Acess" source-type="AdditionalFields">
        <TAG><![CDATA[#REGISTO:CA:Sancoes_Acess#]]></TAG>
        <VALUE><![CDATA[Sancoes_Acess]]></VALUE>
        <XPATH><![CDATA[/CARD/FIELDS/FIELD[NAME='Sancoes_Acess']/VALUE]]></XPATH>
      </FIELD>
      <FIELD type="AdditionalFields" label="Valor_Coima" source-type="AdditionalFields">
        <TAG><![CDATA[#REGISTO:CA:Valor_Coima#]]></TAG>
        <VALUE><![CDATA[Valor_Coima]]></VALUE>
        <XPATH><![CDATA[/CARD/FIELDS/FIELD[NAME='Valor_Coima']/VALUE]]></XPATH>
      </FIELD>
      <FIELD type="AdditionalFields" label="N_DUC" source-type="AdditionalFields">
        <TAG><![CDATA[#REGISTO:CA:N_DUC#]]></TAG>
        <VALUE><![CDATA[N_DUC]]></VALUE>
        <XPATH><![CDATA[/CARD/FIELDS/FIELD[NAME='N_DUC']/VALUE]]></XPATH>
      </FIELD>
      <FIELD type="AdditionalFields" label="Data_Pgto_Coima" source-type="AdditionalFields">
        <TAG><![CDATA[#REGISTO:CA:Data_Pgto_Coima#]]></TAG>
        <VALUE><![CDATA[Data_Pgto_Coima]]></VALUE>
        <XPATH><![CDATA[/CARD/FIELDS/FIELD[NAME='Data_Pgto_Coima']/VALUE]]></XPATH>
      </FIELD>
      <FIELD type="AdditionalFields" label="Data_trans_julg" source-type="AdditionalFields">
        <TAG><![CDATA[#REGISTO:CA:Data_trans_julg#]]></TAG>
        <VALUE><![CDATA[Data_trans_julg]]></VALUE>
        <XPATH><![CDATA[/CARD/FIELDS/FIELD[NAME='Data_trans_julg']/VALUE]]></XPATH>
      </FIELD>
      <FIELD type="AdditionalFields" label="Impug_Judicial" source-type="AdditionalFields">
        <TAG><![CDATA[#REGISTO:CA:Impug_Judicial#]]></TAG>
        <VALUE><![CDATA[Impug_Judicial]]></VALUE>
        <XPATH><![CDATA[/CARD/FIELDS/FIELD[NAME='Impug_Judicial']/VALUE]]></XPATH>
      </FIELD>
      <FIELD type="AdditionalFields" label="Mandatario_ISP" source-type="AdditionalFields">
        <TAG><![CDATA[#REGISTO:CA:Mandatario_ISP#]]></TAG>
        <VALUE><![CDATA[Mandatario_ISP]]></VALUE>
        <XPATH><![CDATA[/CARD/FIELDS/FIELD[NAME='Mandatario_ISP']/VALUE]]></XPATH>
      </FIELD>
      <FIELD type="AdditionalFields" label="Tribunal_Recurs" source-type="AdditionalFields">
        <TAG><![CDATA[#REGISTO:CA:Tribunal_Recurs#]]></TAG>
        <VALUE><![CDATA[Tribunal_Recurs]]></VALUE>
        <XPATH><![CDATA[/CARD/FIELDS/FIELD[NAME='Tribunal_Recurs']/VALUE]]></XPATH>
      </FIELD>
      <FIELD type="AdditionalFields" label="Juizo" source-type="AdditionalFields">
        <TAG><![CDATA[#REGISTO:CA:Juizo#]]></TAG>
        <VALUE><![CDATA[Juizo]]></VALUE>
        <XPATH><![CDATA[/CARD/FIELDS/FIELD[NAME='Juizo']/VALUE]]></XPATH>
      </FIELD>
      <FIELD type="AdditionalFields" label="N_Proc_Tribunal" source-type="AdditionalFields">
        <TAG><![CDATA[#REGISTO:CA:N_Proc_Tribunal#]]></TAG>
        <VALUE><![CDATA[N_Proc_Tribunal]]></VALUE>
        <XPATH><![CDATA[/CARD/FIELDS/FIELD[NAME='N_Proc_Tribunal']/VALUE]]></XPATH>
      </FIELD>
      <FIELD type="AdditionalFields" label="Julgamentos" source-type="AdditionalFields">
        <TAG><![CDATA[#REGISTO:CA:Julgamentos#]]></TAG>
        <VALUE><![CDATA[Julgamentos]]></VALUE>
        <XPATH><![CDATA[/CARD/FIELDS/FIELD[NAME='Julgamentos']/VALUE]]></XPATH>
      </FIELD>
      <FIELD type="AdditionalFields" label="Testem_ISP_Conv" source-type="AdditionalFields">
        <TAG><![CDATA[#REGISTO:CA:Testem_ISP_Conv#]]></TAG>
        <VALUE><![CDATA[Testem_ISP_Conv]]></VALUE>
        <XPATH><![CDATA[/CARD/FIELDS/FIELD[NAME='Testem_ISP_Conv']/VALUE]]></XPATH>
      </FIELD>
      <FIELD type="AdditionalFields" label="Recurso_Relacao" source-type="AdditionalFields">
        <TAG><![CDATA[#REGISTO:CA:Recurso_Relacao#]]></TAG>
        <VALUE><![CDATA[Recurso_Relacao]]></VALUE>
        <XPATH><![CDATA[/CARD/FIELDS/FIELD[NAME='Recurso_Relacao']/VALUE]]></XPATH>
      </FIELD>
      <FIELD type="AdditionalFields" label="Res_Impug_jud" source-type="AdditionalFields">
        <TAG><![CDATA[#REGISTO:CA:Res_Impug_jud#]]></TAG>
        <VALUE><![CDATA[Res_Impug_jud]]></VALUE>
        <XPATH><![CDATA[/CARD/FIELDS/FIELD[NAME='Res_Impug_jud']/VALUE]]></XPATH>
      </FIELD>
      <FIELD type="AdditionalFields" label="N_Cert_Proc_Exc" source-type="AdditionalFields">
        <TAG><![CDATA[#REGISTO:CA:N_Cert_Proc_Exc#]]></TAG>
        <VALUE><![CDATA[N_Cert_Proc_Exc]]></VALUE>
        <XPATH><![CDATA[/CARD/FIELDS/FIELD[NAME='N_Cert_Proc_Exc']/VALUE]]></XPATH>
      </FIELD>
      <FIELD type="AdditionalFields" label="Proc_Materializ" source-type="AdditionalFields">
        <TAG><![CDATA[#REGISTO:CA:Proc_Materializ#]]></TAG>
        <VALUE><![CDATA[Proc_Materializ]]></VALUE>
        <XPATH><![CDATA[/CARD/FIELDS/FIELD[NAME='Proc_Materializ']/VALUE]]></XPATH>
      </FIELD>
      <FIELD type="AdditionalFields" label="Nome_Arguido" source-type="AdditionalFields">
        <TAG><![CDATA[#REGISTO:CA:Nome_Arguido#]]></TAG>
        <VALUE><![CDATA[Nome_Arguido]]></VALUE>
        <XPATH><![CDATA[/CARD/FIELDS/FIELD[NAME='Nome_Arguido']/VALUE]]></XPATH>
      </FIELD>
      <FIELD type="AdditionalFields" label="Tipo_Arguido" source-type="AdditionalFields">
        <TAG><![CDATA[#REGISTO:CA:Tipo_Arguido#]]></TAG>
        <VALUE><![CDATA[Tipo_Arguido]]></VALUE>
        <XPATH><![CDATA[/CARD/FIELDS/FIELD[NAME='Tipo_Arguido']/VALUE]]></XPATH>
      </FIELD>
      <FIELD type="AdditionalFields" label="Instrutor" source-type="AdditionalFields">
        <TAG><![CDATA[#REGISTO:CA:Instrutor#]]></TAG>
        <VALUE><![CDATA[Instrutor]]></VALUE>
        <XPATH><![CDATA[/CARD/FIELDS/FIELD[NAME='Instrutor']/VALUE]]></XPATH>
      </FIELD>
      <FIELD type="AdditionalFields" label="Sub_Sancao_prev" source-type="AdditionalFields">
        <TAG><![CDATA[#REGISTO:CA:Sub_Sancao_prev#]]></TAG>
        <VALUE><![CDATA[Sub_Sancao_prev]]></VALUE>
        <XPATH><![CDATA[/CARD/FIELDS/FIELD[NAME='Sub_Sancao_prev']/VALUE]]></XPATH>
      </FIELD>
      <FIELD type="AdditionalFields" label="Tecn_Resp_DSF" source-type="AdditionalFields">
        <TAG><![CDATA[#REGISTO:CA:Tecn_Resp_DSF#]]></TAG>
        <VALUE><![CDATA[Tecn_Resp_DSF]]></VALUE>
        <XPATH><![CDATA[/CARD/FIELDS/FIELD[NAME='Tecn_Resp_DSF']/VALUE]]></XPATH>
      </FIELD>
      <FIELD type="AdditionalFields" label="Tecn_Resp_DSS" source-type="AdditionalFields">
        <TAG><![CDATA[#REGISTO:CA:Tecn_Resp_DSS#]]></TAG>
        <VALUE><![CDATA[Tecn_Resp_DSS]]></VALUE>
        <XPATH><![CDATA[/CARD/FIELDS/FIELD[NAME='Tecn_Resp_DSS']/VALUE]]></XPATH>
      </FIELD>
      <FIELD type="AdditionalFields" label="Tecn_Resp_DCM" source-type="AdditionalFields">
        <TAG><![CDATA[#REGISTO:CA:Tecn_Resp_DCM#]]></TAG>
        <VALUE><![CDATA[Tecn_Resp_DCM]]></VALUE>
        <XPATH><![CDATA[/CARD/FIELDS/FIELD[NAME='Tecn_Resp_DCM']/VALUE]]></XPATH>
      </FIELD>
      <FIELD type="AdditionalFields" label="Tecn_Resp_DARF" source-type="AdditionalFields">
        <TAG><![CDATA[#REGISTO:CA:Tecn_Resp_DARF#]]></TAG>
        <VALUE><![CDATA[Tecn_Resp_DARF]]></VALUE>
        <XPATH><![CDATA[/CARD/FIELDS/FIELD[NAME='Tecn_Resp_DARF']/VALUE]]></XPATH>
      </FIELD>
      <FIELD type="AdditionalFields" label="Tecn_Resp_DARM" source-type="AdditionalFields">
        <TAG><![CDATA[#REGISTO:CA:Tecn_Resp_DARM#]]></TAG>
        <VALUE><![CDATA[Tecn_Resp_DARM]]></VALUE>
        <XPATH><![CDATA[/CARD/FIELDS/FIELD[NAME='Tecn_Resp_DARM']/VALUE]]></XPATH>
      </FIELD>
      <FIELD type="AdditionalFields" label="Tecn_Resp_DES" source-type="AdditionalFields">
        <TAG><![CDATA[#REGISTO:CA:Tecn_Resp_DES#]]></TAG>
        <VALUE><![CDATA[Tecn_Resp_DES]]></VALUE>
        <XPATH><![CDATA[/CARD/FIELDS/FIELD[NAME='Tecn_Resp_DES']/VALUE]]></XPATH>
      </FIELD>
      <FIELD type="AdditionalFields" label="Tecn_Resp_DRS" source-type="AdditionalFields">
        <TAG><![CDATA[#REGISTO:CA:Tecn_Resp_DRS#]]></TAG>
        <VALUE><![CDATA[Tecn_Resp_DRS]]></VALUE>
        <XPATH><![CDATA[/CARD/FIELDS/FIELD[NAME='Tecn_Resp_DRS']/VALUE]]></XPATH>
      </FIELD>
      <FIELD type="AdditionalFields" label="Tecn_Resp_DPR" source-type="AdditionalFields">
        <TAG><![CDATA[#REGISTO:CA:Tecn_Resp_DPR#]]></TAG>
        <VALUE><![CDATA[Tecn_Resp_DPR]]></VALUE>
        <XPATH><![CDATA[/CARD/FIELDS/FIELD[NAME='Tecn_Resp_DPR']/VALUE]]></XPATH>
      </FIELD>
      <FIELD type="AdditionalFields" label="Tecn_Resp_DJU" source-type="AdditionalFields">
        <TAG><![CDATA[#REGISTO:CA:Tecn_Resp_DJU#]]></TAG>
        <VALUE><![CDATA[Tecn_Resp_DJU]]></VALUE>
        <XPATH><![CDATA[/CARD/FIELDS/FIELD[NAME='Tecn_Resp_DJU']/VALUE]]></XPATH>
      </FIELD>
      <FIELD type="AdditionalFields" label="TP_11.01.02" source-type="AdditionalFields">
        <TAG><![CDATA[#REGISTO:CA:TP_11.01.02#]]></TAG>
        <VALUE><![CDATA[TP_11.01.02]]></VALUE>
        <XPATH><![CDATA[/CARD/FIELDS/FIELD[NAME='TP_11.01.02']/VALUE]]></XPATH>
      </FIELD>
      <FIELD type="AdditionalFields" label="TP_11.01.03" source-type="AdditionalFields">
        <TAG><![CDATA[#REGISTO:CA:TP_11.01.03#]]></TAG>
        <VALUE><![CDATA[TP_11.01.03]]></VALUE>
        <XPATH><![CDATA[/CARD/FIELDS/FIELD[NAME='TP_11.01.03']/VALUE]]></XPATH>
      </FIELD>
      <FIELD type="AdditionalFields" label="TP_11.01.08" source-type="AdditionalFields">
        <TAG><![CDATA[#REGISTO:CA:TP_11.01.08#]]></TAG>
        <VALUE><![CDATA[TP_11.01.08]]></VALUE>
        <XPATH><![CDATA[/CARD/FIELDS/FIELD[NAME='TP_11.01.08']/VALUE]]></XPATH>
      </FIELD>
      <FIELD type="AdditionalFields" label="TP_11.01.09" source-type="AdditionalFields">
        <TAG><![CDATA[#REGISTO:CA:TP_11.01.09#]]></TAG>
        <VALUE><![CDATA[TP_11.01.09]]></VALUE>
        <XPATH><![CDATA[/CARD/FIELDS/FIELD[NAME='TP_11.01.09']/VALUE]]></XPATH>
      </FIELD>
      <FIELD type="AdditionalFields" label="TP_11.01.13" source-type="AdditionalFields">
        <TAG><![CDATA[#REGISTO:CA:TP_11.01.13#]]></TAG>
        <VALUE><![CDATA[TP_11.01.13]]></VALUE>
        <XPATH><![CDATA[/CARD/FIELDS/FIELD[NAME='TP_11.01.13']/VALUE]]></XPATH>
      </FIELD>
      <FIELD type="AdditionalFields" label="TP_11.01.19.02" source-type="AdditionalFields">
        <TAG><![CDATA[#REGISTO:CA:TP_11.01.19.02#]]></TAG>
        <VALUE><![CDATA[TP_11.01.19.02]]></VALUE>
        <XPATH><![CDATA[/CARD/FIELDS/FIELD[NAME='TP_11.01.19.02']/VALUE]]></XPATH>
      </FIELD>
      <FIELD type="AdditionalFields" label="TP_11.01.20.01" source-type="AdditionalFields">
        <TAG><![CDATA[#REGISTO:CA:TP_11.01.20.01#]]></TAG>
        <VALUE><![CDATA[TP_11.01.20.01]]></VALUE>
        <XPATH><![CDATA[/CARD/FIELDS/FIELD[NAME='TP_11.01.20.01']/VALUE]]></XPATH>
      </FIELD>
      <FIELD type="AdditionalFields" label="TP_11.01.20.02" source-type="AdditionalFields">
        <TAG><![CDATA[#REGISTO:CA:TP_11.01.20.02#]]></TAG>
        <VALUE><![CDATA[TP_11.01.20.02]]></VALUE>
        <XPATH><![CDATA[/CARD/FIELDS/FIELD[NAME='TP_11.01.20.02']/VALUE]]></XPATH>
      </FIELD>
      <FIELD type="AdditionalFields" label="TP_11.01.21.04" source-type="AdditionalFields">
        <TAG><![CDATA[#REGISTO:CA:TP_11.01.21.04#]]></TAG>
        <VALUE><![CDATA[TP_11.01.21.04]]></VALUE>
        <XPATH><![CDATA[/CARD/FIELDS/FIELD[NAME='TP_11.01.21.04']/VALUE]]></XPATH>
      </FIELD>
      <FIELD type="AdditionalFields" label="TP_11.02.22.02" source-type="AdditionalFields">
        <TAG><![CDATA[#REGISTO:CA:TP_11.02.22.02#]]></TAG>
        <VALUE><![CDATA[TP_11.02.22.02]]></VALUE>
        <XPATH><![CDATA[/CARD/FIELDS/FIELD[NAME='TP_11.02.22.02']/VALUE]]></XPATH>
      </FIELD>
      <FIELD type="AdditionalFields" label="TP_11.05.03" source-type="AdditionalFields">
        <TAG><![CDATA[#REGISTO:CA:TP_11.05.03#]]></TAG>
        <VALUE><![CDATA[TP_11.05.03]]></VALUE>
        <XPATH><![CDATA[/CARD/FIELDS/FIELD[NAME='TP_11.05.03']/VALUE]]></XPATH>
      </FIELD>
      <FIELD type="AdditionalFields" label="TP_11.05.07.03" source-type="AdditionalFields">
        <TAG><![CDATA[#REGISTO:CA:TP_11.05.07.03#]]></TAG>
        <VALUE><![CDATA[TP_11.05.07.03]]></VALUE>
        <XPATH><![CDATA[/CARD/FIELDS/FIELD[NAME='TP_11.05.07.03']/VALUE]]></XPATH>
      </FIELD>
      <FIELD type="AdditionalFields" label="Ano_Sem_Tri_Ref" source-type="AdditionalFields">
        <TAG><![CDATA[#REGISTO:CA:Ano_Sem_Tri_Ref#]]></TAG>
        <VALUE><![CDATA[Ano_Sem_Tri_Ref]]></VALUE>
        <XPATH><![CDATA[/CARD/FIELDS/FIELD[NAME='Ano_Sem_Tri_Ref']/VALUE]]></XPATH>
      </FIELD>
      <FIELD type="AdditionalFields" label="Dat/Ano" source-type="AdditionalFields">
        <TAG><![CDATA[#REGISTO:CA:Dat/Ano#]]></TAG>
        <VALUE><![CDATA[Dat/Ano]]></VALUE>
        <XPATH><![CDATA[/CARD/FIELDS/FIELD[NAME='Dat/Ano']/VALUE]]></XPATH>
      </FIELD>
      <FIELD type="AdditionalFields" label="Ref." source-type="AdditionalFields">
        <TAG><![CDATA[#REGISTO:CA:Ref.#]]></TAG>
        <VALUE><![CDATA[Ref.]]></VALUE>
        <XPATH><![CDATA[/CARD/FIELDS/FIELD[NAME='Ref.']/VALUE]]></XPATH>
      </FIELD>
      <FIELD type="AdditionalFields" label="UO/Dep" source-type="AdditionalFields">
        <TAG><![CDATA[#REGISTO:CA:UO/Dep#]]></TAG>
        <VALUE><![CDATA[UO/Dep]]></VALUE>
        <XPATH><![CDATA[/CARD/FIELDS/FIELD[NAME='UO/Dep']/VALUE]]></XPATH>
      </FIELD>
      <FIELD type="AdditionalFields" label="Tp_06.01.02" source-type="AdditionalFields">
        <TAG><![CDATA[#REGISTO:CA:Tp_06.01.02#]]></TAG>
        <VALUE><![CDATA[Tp_06.01.02]]></VALUE>
        <XPATH><![CDATA[/CARD/FIELDS/FIELD[NAME='Tp_06.01.02']/VALUE]]></XPATH>
      </FIELD>
      <FIELD type="AdditionalFields" label="Tp_04.01.02" source-type="AdditionalFields">
        <TAG><![CDATA[#REGISTO:CA:Tp_04.01.02#]]></TAG>
        <VALUE><![CDATA[Tp_04.01.02]]></VALUE>
        <XPATH><![CDATA[/CARD/FIELDS/FIELD[NAME='Tp_04.01.02']/VALUE]]></XPATH>
      </FIELD>
      <FIELD type="AdditionalFields" label="TP_15.02.01" source-type="AdditionalFields">
        <TAG><![CDATA[#REGISTO:CA:TP_15.02.01#]]></TAG>
        <VALUE><![CDATA[TP_15.02.01]]></VALUE>
        <XPATH><![CDATA[/CARD/FIELDS/FIELD[NAME='TP_15.02.01']/VALUE]]></XPATH>
      </FIELD>
      <FIELD type="AdditionalFields" label="TP_15.02.02" source-type="AdditionalFields">
        <TAG><![CDATA[#REGISTO:CA:TP_15.02.02#]]></TAG>
        <VALUE><![CDATA[TP_15.02.02]]></VALUE>
        <XPATH><![CDATA[/CARD/FIELDS/FIELD[NAME='TP_15.02.02']/VALUE]]></XPATH>
      </FIELD>
      <FIELD type="AdditionalFields" label="Resp_Equip_DARF" source-type="AdditionalFields">
        <TAG><![CDATA[#REGISTO:CA:Resp_Equip_DARF#]]></TAG>
        <VALUE><![CDATA[Resp_Equip_DARF]]></VALUE>
        <XPATH><![CDATA[/CARD/FIELDS/FIELD[NAME='Resp_Equip_DARF']/VALUE]]></XPATH>
      </FIELD>
      <FIELD type="AdditionalFields" label="Ent_Tipo" source-type="AdditionalFields">
        <TAG><![CDATA[#REGISTO:CA:Ent_Tipo#]]></TAG>
        <VALUE><![CDATA[Ent_Tipo]]></VALUE>
        <XPATH><![CDATA[/CARD/FIELDS/FIELD[NAME='Ent_Tipo']/VALUE]]></XPATH>
      </FIELD>
      <FIELD type="AdditionalFields" label="Ent_NIF" source-type="AdditionalFields">
        <TAG><![CDATA[#REGISTO:CA:Ent_NIF#]]></TAG>
        <VALUE><![CDATA[Ent_NIF]]></VALUE>
        <XPATH><![CDATA[/CARD/FIELDS/FIELD[NAME='Ent_NIF']/VALUE]]></XPATH>
      </FIELD>
      <FIELD type="AdditionalFields" label="Tecn_Resp_DARS" source-type="AdditionalFields">
        <TAG><![CDATA[#REGISTO:CA:Tecn_Resp_DARS#]]></TAG>
        <VALUE><![CDATA[Tecn_Resp_DARS]]></VALUE>
        <XPATH><![CDATA[/CARD/FIELDS/FIELD[NAME='Tecn_Resp_DARS']/VALUE]]></XPATH>
      </FIELD>
      <FIELD type="AdditionalFields" label="Al_Sancao_Prev" source-type="AdditionalFields">
        <TAG><![CDATA[#REGISTO:CA:Al_Sancao_Prev#]]></TAG>
        <VALUE><![CDATA[Al_Sancao_Prev]]></VALUE>
        <XPATH><![CDATA[/CARD/FIELDS/FIELD[NAME='Al_Sancao_Prev']/VALUE]]></XPATH>
      </FIELD>
      <FIELD type="AdditionalFields" label="Sal_Sancao_Prev" source-type="AdditionalFields">
        <TAG><![CDATA[#REGISTO:CA:Sal_Sancao_Prev#]]></TAG>
        <VALUE><![CDATA[Sal_Sancao_Prev]]></VALUE>
        <XPATH><![CDATA[/CARD/FIELDS/FIELD[NAME='Sal_Sancao_Prev']/VALUE]]></XPATH>
      </FIELD>
      <FIELD type="AdditionalFields" label="Pessoa_Colectiv" source-type="AdditionalFields">
        <TAG><![CDATA[#REGISTO:CA:Pessoa_Colectiv#]]></TAG>
        <VALUE><![CDATA[Pessoa_Colectiv]]></VALUE>
        <XPATH><![CDATA[/CARD/FIELDS/FIELD[NAME='Pessoa_Colectiv']/VALUE]]></XPATH>
      </FIELD>
      <FIELD type="AdditionalFields" label="Mandat_Arguido" source-type="AdditionalFields">
        <TAG><![CDATA[#REGISTO:CA:Mandat_Arguido#]]></TAG>
        <VALUE><![CDATA[Mandat_Arguido]]></VALUE>
        <XPATH><![CDATA[/CARD/FIELDS/FIELD[NAME='Mandat_Arguido']/VALUE]]></XPATH>
      </FIELD>
      <FIELD type="AdditionalFields" label="Tecnicos_DCM" source-type="AdditionalFields">
        <TAG><![CDATA[#REGISTO:CA:Tecnicos_DCM#]]></TAG>
        <VALUE><![CDATA[Tecnicos_DCM]]></VALUE>
        <XPATH><![CDATA[/CARD/FIELDS/FIELD[NAME='Tecnicos_DCM']/VALUE]]></XPATH>
      </FIELD>
      <FIELD type="AdditionalFields" label="N_Carta_CDI" source-type="AdditionalFields">
        <TAG><![CDATA[#REGISTO:CA:N_Carta_CDI#]]></TAG>
        <VALUE><![CDATA[N_Carta_CDI]]></VALUE>
        <XPATH><![CDATA[/CARD/FIELDS/FIELD[NAME='N_Carta_CDI']/VALUE]]></XPATH>
      </FIELD>
      <FIELD type="AdditionalFields" label="Tipo_Represent" source-type="AdditionalFields">
        <TAG><![CDATA[#REGISTO:CA:Tipo_Represent#]]></TAG>
        <VALUE><![CDATA[Tipo_Represent]]></VALUE>
        <XPATH><![CDATA[/CARD/FIELDS/FIELD[NAME='Tipo_Represent']/VALUE]]></XPATH>
      </FIELD>
      <FIELD type="AdditionalFields" label="Tecn_Resp_DDI" source-type="AdditionalFields">
        <TAG><![CDATA[#REGISTO:CA:Tecn_Resp_DDI#]]></TAG>
        <VALUE><![CDATA[Tecn_Resp_DDI]]></VALUE>
        <XPATH><![CDATA[/CARD/FIELDS/FIELD[NAME='Tecn_Resp_DDI']/VALUE]]></XPATH>
      </FIELD>
      <FIELD type="AdditionalFields" label="Ent_PNome" source-type="AdditionalFields">
        <TAG><![CDATA[#REGISTO:CA:Ent_PNome#]]></TAG>
        <VALUE><![CDATA[Ent_PNome]]></VALUE>
        <XPATH><![CDATA[/CARD/FIELDS/FIELD[NAME='Ent_PNome']/VALUE]]></XPATH>
      </FIELD>
      <FIELD type="AdditionalFields" label="Ent_PCod" source-type="AdditionalFields">
        <TAG><![CDATA[#REGISTO:CA:Ent_PCod#]]></TAG>
        <VALUE><![CDATA[Ent_PCod]]></VALUE>
        <XPATH><![CDATA[/CARD/FIELDS/FIELD[NAME='Ent_PCod']/VALUE]]></XPATH>
      </FIELD>
      <FIELD type="AdditionalFields" label="Ent_PNif" source-type="AdditionalFields">
        <TAG><![CDATA[#REGISTO:CA:Ent_PNif#]]></TAG>
        <VALUE><![CDATA[Ent_PNif]]></VALUE>
        <XPATH><![CDATA[/CARD/FIELDS/FIELD[NAME='Ent_PNif']/VALUE]]></XPATH>
      </FIELD>
      <FIELD type="AdditionalFields" label="Ent_PTipo" source-type="AdditionalFields">
        <TAG><![CDATA[#REGISTO:CA:Ent_PTipo#]]></TAG>
        <VALUE><![CDATA[Ent_PTipo]]></VALUE>
        <XPATH><![CDATA[/CARD/FIELDS/FIELD[NAME='Ent_PTipo']/VALUE]]></XPATH>
      </FIELD>
      <FIELD type="AdditionalFields" label="Dat_Autorizacao" source-type="AdditionalFields">
        <TAG><![CDATA[#REGISTO:CA:Dat_Autorizacao#]]></TAG>
        <VALUE><![CDATA[Dat_Autorizacao]]></VALUE>
        <XPATH><![CDATA[/CARD/FIELDS/FIELD[NAME='Dat_Autorizacao']/VALUE]]></XPATH>
      </FIELD>
      <FIELD type="AdditionalFields" label="Tempo_prsv" source-type="AdditionalFields">
        <TAG><![CDATA[#REGISTO:CA:Tempo_prsv#]]></TAG>
        <VALUE><![CDATA[Tempo_prsv]]></VALUE>
        <XPATH><![CDATA[/CARD/FIELDS/FIELD[NAME='Tempo_prsv']/VALUE]]></XPATH>
      </FIELD>
      <FIELD type="AdditionalFields" label="Dt_Autorizacao" source-type="AdditionalFields">
        <TAG><![CDATA[#REGISTO:CA:Dt_Autorizacao#]]></TAG>
        <VALUE><![CDATA[Dt_Autorizacao]]></VALUE>
        <XPATH><![CDATA[/CARD/FIELDS/FIELD[NAME='Dt_Autorizacao']/VALUE]]></XPATH>
      </FIELD>
      <FIELD type="AdditionalFields" label="Sem_efeito" source-type="AdditionalFields">
        <TAG><![CDATA[#REGISTO:CA:Sem_efeito#]]></TAG>
        <VALUE><![CDATA[Sem_efeito]]></VALUE>
        <XPATH><![CDATA[/CARD/FIELDS/FIELD[NAME='Sem_efeito']/VALUE]]></XPATH>
      </FIELD>
      <FIELD type="AdditionalFields" label="TAG" source-type="AdditionalFields">
        <TAG><![CDATA[#REGISTO:CA:TAG#]]></TAG>
        <VALUE><![CDATA[TAG]]></VALUE>
        <XPATH><![CDATA[/CARD/FIELDS/FIELD[NAME='TAG']/VALUE]]></XPATH>
      </FIELD>
      <FIELD type="AdditionalFields" label="TESTE" source-type="AdditionalFields">
        <TAG><![CDATA[#REGISTO:CA:TESTE#]]></TAG>
        <VALUE><![CDATA[TESTE]]></VALUE>
        <XPATH><![CDATA[/CARD/FIELDS/FIELD[NAME='TESTE']/VALUE]]></XPATH>
      </FIELD>
      <FIELD type="AdditionalFields" label="Tipo_Conta" source-type="AdditionalFields">
        <TAG><![CDATA[#REGISTO:CA:Tipo_Conta#]]></TAG>
        <VALUE><![CDATA[Tipo_Conta]]></VALUE>
        <XPATH><![CDATA[/CARD/FIELDS/FIELD[NAME='Tipo_Conta']/VALUE]]></XPATH>
      </FIELD>
      <FIELD type="AdditionalFields" label="Relevante" source-type="AdditionalFields">
        <TAG><![CDATA[#REGISTO:CA:Relevante#]]></TAG>
        <VALUE><![CDATA[Relevante]]></VALUE>
        <XPATH><![CDATA[/CARD/FIELDS/FIELD[NAME='Relevante']/VALUE]]></XPATH>
      </FIELD>
      <FIELD type="AdditionalFields" label="Documento_Papel" source-type="AdditionalFields">
        <TAG><![CDATA[#REGISTO:CA:Documento_Papel#]]></TAG>
        <VALUE><![CDATA[Documento_Papel]]></VALUE>
        <XPATH><![CDATA[/CARD/FIELDS/FIELD[NAME='Documento_Papel']/VALUE]]></XPATH>
      </FIELD>
      <FIELD type="AdditionalFields" label="Tipo_Acesso" source-type="AdditionalFields">
        <TAG><![CDATA[#REGISTO:CA:Tipo_Acesso#]]></TAG>
        <VALUE><![CDATA[Tipo_Acesso]]></VALUE>
        <XPATH><![CDATA[/CARD/FIELDS/FIELD[NAME='Tipo_Acesso']/VALUE]]></XPATH>
      </FIELD>
      <FIELD type="AdditionalFields" label="Descricao_NRO" source-type="AdditionalFields">
        <TAG><![CDATA[#REGISTO:CA:Descricao_NRO#]]></TAG>
        <VALUE><![CDATA[Descricao_NRO]]></VALUE>
        <XPATH><![CDATA[/CARD/FIELDS/FIELD[NAME='Descricao_NRO']/VALUE]]></XPATH>
      </FIELD>
      <FIELD type="AdditionalFields" label="Ano_Ref" source-type="AdditionalFields">
        <TAG><![CDATA[#REGISTO:CA:Ano_Ref#]]></TAG>
        <VALUE><![CDATA[Ano_Ref]]></VALUE>
        <XPATH><![CDATA[/CARD/FIELDS/FIELD[NAME='Ano_Ref']/VALUE]]></XPATH>
      </FIELD>
      <FIELD type="AdditionalFields" label="Mes_Ref" source-type="AdditionalFields">
        <TAG><![CDATA[#REGISTO:CA:Mes_Ref#]]></TAG>
        <VALUE><![CDATA[Mes_Ref]]></VALUE>
        <XPATH><![CDATA[/CARD/FIELDS/FIELD[NAME='Mes_Ref']/VALUE]]></XPATH>
      </FIELD>
      <FIELD type="AdditionalFields" label="Situacao" source-type="AdditionalFields">
        <TAG><![CDATA[#REGISTO:CA:Situacao#]]></TAG>
        <VALUE><![CDATA[Situacao]]></VALUE>
        <XPATH><![CDATA[/CARD/FIELDS/FIELD[NAME='Situacao']/VALUE]]></XPATH>
      </FIELD>
    </NODE>
  </NODE>
  <!-- END: Card Context -->
  <!-- BEGIN: Distribution Context -->
  <!-- END: Distribution Context --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Nome_remetente" source-type="AdditionalFields">
        <TAG><![CDATA[#CONTEXTPROCESS:CA:Nome_remetente#]]></TAG>
        <VALUE><![CDATA[Nome_remetente]]></VALUE>
        <XPATH><![CDATA[/PROCESS/FIELDS/FIELD[NAME='Nome_remetente']/VALUE]]></XPATH>
      </FIELD>
      <FIELD type="AdditionalFields" label="Destino_ISP" source-type="AdditionalFields">
        <TAG><![CDATA[#CONTEXTPROCESS:CA:Destino_ISP#]]></TAG>
        <VALUE><![CDATA[Destino_ISP]]></VALUE>
        <XPATH><![CDATA[/PROCESS/FIELDS/FIELD[NAME='Destino_ISP']/VALUE]]></XPATH>
      </FIELD>
      <FIELD type="AdditionalFields" label="CC_ISP" source-type="AdditionalFields">
        <TAG><![CDATA[#CONTEXTPROCESS:CA:CC_ISP#]]></TAG>
        <VALUE><![CDATA[CC_ISP]]></VALUE>
        <XPATH><![CDATA[/PROCESS/FIELDS/FIELD[NAME='CC_ISP']/VALUE]]></XPATH>
      </FIELD>
      <FIELD type="AdditionalFields" label="N_Serie" source-type="AdditionalFields">
        <TAG><![CDATA[#CONTEXTPROCESS:CA:N_Serie#]]></TAG>
        <VALUE><![CDATA[N_Serie]]></VALUE>
        <XPATH><![CDATA[/PROCESS/FIELDS/FIELD[NAME='N_Serie']/VALUE]]></XPATH>
      </FIELD>
      <FIELD type="AdditionalFields" label="Pasta_arquivo" source-type="AdditionalFields">
        <TAG><![CDATA[#CONTEXTPROCESS:CA:Pasta_arquivo#]]></TAG>
        <VALUE><![CDATA[Pasta_arquivo]]></VALUE>
        <XPATH><![CDATA[/PROCESS/FIELDS/FIELD[NAME='Pasta_arquivo']/VALUE]]></XPATH>
      </FIELD>
      <FIELD type="AdditionalFields" label="N_factura" source-type="AdditionalFields">
        <TAG><![CDATA[#CONTEXTPROCESS:CA:N_factura#]]></TAG>
        <VALUE><![CDATA[N_factura]]></VALUE>
        <XPATH><![CDATA[/PROCESS/FIELDS/FIELD[NAME='N_factura']/VALUE]]></XPATH>
      </FIELD>
      <FIELD type="AdditionalFields" label="Data_emissao" source-type="AdditionalFields">
        <TAG><![CDATA[#CONTEXTPROCESS:CA:Data_emissao#]]></TAG>
        <VALUE><![CDATA[Data_emissao]]></VALUE>
        <XPATH><![CDATA[/PROCESS/FIELDS/FIELD[NAME='Data_emissao']/VALUE]]></XPATH>
      </FIELD>
      <FIELD type="AdditionalFields" label="Nome_fornecedor" source-type="AdditionalFields">
        <TAG><![CDATA[#CONTEXTPROCESS:CA:Nome_fornecedor#]]></TAG>
        <VALUE><![CDATA[Nome_fornecedor]]></VALUE>
        <XPATH><![CDATA[/PROCESS/FIELDS/FIELD[NAME='Nome_fornecedor']/VALUE]]></XPATH>
      </FIELD>
      <FIELD type="AdditionalFields" label="Valor_total" source-type="AdditionalFields">
        <TAG><![CDATA[#CONTEXTPROCESS:CA:Valor_total#]]></TAG>
        <VALUE><![CDATA[Valor_total]]></VALUE>
        <XPATH><![CDATA[/PROCESS/FIELDS/FIELD[NAME='Valor_total']/VALUE]]></XPATH>
      </FIELD>
      <FIELD type="AdditionalFields" label="Entidade_destin" source-type="AdditionalFields">
        <TAG><![CDATA[#CONTEXTPROCESS:CA:Entidade_destin#]]></TAG>
        <VALUE><![CDATA[Entidade_destin]]></VALUE>
        <XPATH><![CDATA[/PROCESS/FIELDS/FIELD[NAME='Entidade_destin']/VALUE]]></XPATH>
      </FIELD>
      <FIELD type="AdditionalFields" label="Origem_ISP" source-type="AdditionalFields">
        <TAG><![CDATA[#CONTEXTPROCESS:CA:Origem_ISP#]]></TAG>
        <VALUE><![CDATA[Origem_ISP]]></VALUE>
        <XPATH><![CDATA[/PROCESS/FIELDS/FIELD[NAME='Origem_ISP']/VALUE]]></XPATH>
      </FIELD>
      <FIELD type="AdditionalFields" label="Tipo_prodservic" source-type="AdditionalFields">
        <TAG><![CDATA[#CONTEXTPROCESS:CA:Tipo_prodservic#]]></TAG>
        <VALUE><![CDATA[Tipo_prodservic]]></VALUE>
        <XPATH><![CDATA[/PROCESS/FIELDS/FIELD[NAME='Tipo_prodservic']/VALUE]]></XPATH>
      </FIELD>
      <FIELD type="AdditionalFields" label="Nome_orgaocomun" source-type="AdditionalFields">
        <TAG><![CDATA[#CONTEXTPROCESS:CA:Nome_orgaocomun#]]></TAG>
        <VALUE><![CDATA[Nome_orgaocomun]]></VALUE>
        <XPATH><![CDATA[/PROCESS/FIELDS/FIELD[NAME='Nome_orgaocomun']/VALUE]]></XPATH>
      </FIELD>
      <FIELD type="AdditionalFields" label="Tipo_Notinf" source-type="AdditionalFields">
        <TAG><![CDATA[#CONTEXTPROCESS:CA:Tipo_Notinf#]]></TAG>
        <VALUE><![CDATA[Tipo_Notinf]]></VALUE>
        <XPATH><![CDATA[/PROCESS/FIELDS/FIELD[NAME='Tipo_Notinf']/VALUE]]></XPATH>
      </FIELD>
      <FIELD type="AdditionalFields" label="Data_conf" source-type="AdditionalFields">
        <TAG><![CDATA[#CONTEXTPROCESS:CA:Data_conf#]]></TAG>
        <VALUE><![CDATA[Data_conf]]></VALUE>
        <XPATH><![CDATA[/PROCESS/FIELDS/FIELD[NAME='Data_conf']/VALUE]]></XPATH>
      </FIELD>
      <FIELD type="AdditionalFields" label="Local_conf" source-type="AdditionalFields">
        <TAG><![CDATA[#CONTEXTPROCESS:CA:Local_conf#]]></TAG>
        <VALUE><![CDATA[Local_conf]]></VALUE>
        <XPATH><![CDATA[/PROCESS/FIELDS/FIELD[NAME='Local_conf']/VALUE]]></XPATH>
      </FIELD>
      <FIELD type="AdditionalFields" label="Tipo_evento" source-type="AdditionalFields">
        <TAG><![CDATA[#CONTEXTPROCESS:CA:Tipo_evento#]]></TAG>
        <VALUE><![CDATA[Tipo_evento]]></VALUE>
        <XPATH><![CDATA[/PROCESS/FIELDS/FIELD[NAME='Tipo_evento']/VALUE]]></XPATH>
      </FIELD>
      <FIELD type="AdditionalFields" label="Local_evento" source-type="AdditionalFields">
        <TAG><![CDATA[#CONTEXTPROCESS:CA:Local_evento#]]></TAG>
        <VALUE><![CDATA[Local_evento]]></VALUE>
        <XPATH><![CDATA[/PROCESS/FIELDS/FIELD[NAME='Local_evento']/VALUE]]></XPATH>
      </FIELD>
      <FIELD type="AdditionalFields" label="Data_aberevento" source-type="AdditionalFields">
        <TAG><![CDATA[#CONTEXTPROCESS:CA:Data_aberevento#]]></TAG>
        <VALUE><![CDATA[Data_aberevento]]></VALUE>
        <XPATH><![CDATA[/PROCESS/FIELDS/FIELD[NAME='Data_aberevento']/VALUE]]></XPATH>
      </FIELD>
      <FIELD type="AdditionalFields" label="Data_fimevento" source-type="AdditionalFields">
        <TAG><![CDATA[#CONTEXTPROCESS:CA:Data_fimevento#]]></TAG>
        <VALUE><![CDATA[Data_fimevento]]></VALUE>
        <XPATH><![CDATA[/PROCESS/FIELDS/FIELD[NAME='Data_fimevento']/VALUE]]></XPATH>
      </FIELD>
      <FIELD type="AdditionalFields" label="tipo_fluxo" source-type="AdditionalFields">
        <TAG><![CDATA[#CONTEXTPROCESS:CA:tipo_fluxo#]]></TAG>
        <VALUE><![CDATA[tipo_fluxo]]></VALUE>
        <XPATH><![CDATA[/PROCESS/FIELDS/FIELD[NAME='tipo_fluxo']/VALUE]]></XPATH>
      </FIELD>
      <FIELD type="AdditionalFields" label="Referencia_ISP" source-type="AdditionalFields">
        <TAG><![CDATA[#CONTEXTPROCESS:CA:Referencia_ISP#]]></TAG>
        <VALUE><![CDATA[Referencia_ISP]]></VALUE>
        <XPATH><![CDATA[/PROCESS/FIELDS/FIELD[NAME='Referencia_ISP']/VALUE]]></XPATH>
      </FIELD>
      <FIELD type="AdditionalFields" label="PID" source-type="AdditionalFields">
        <TAG><![CDATA[#CONTEXTPROCESS:CA:PID#]]></TAG>
        <VALUE><![CDATA[PID]]></VALUE>
        <XPATH><![CDATA[/PROCESS/FIELDS/FIELD[NAME='PID']/VALUE]]></XPATH>
      </FIELD>
      <FIELD type="AdditionalFields" label="Tipo_documento" source-type="AdditionalFields">
        <TAG><![CDATA[#CONTEXTPROCESS:CA:Tipo_documento#]]></TAG>
        <VALUE><![CDATA[Tipo_documento]]></VALUE>
        <XPATH><![CDATA[/PROCESS/FIELDS/FIELD[NAME='Tipo_documento']/VALUE]]></XPATH>
      </FIELD>
      <FIELD type="AdditionalFields" label="DIGITALIZ_POR" source-type="AdditionalFields">
        <TAG><![CDATA[#CONTEXTPROCESS:CA:DIGITALIZ_POR#]]></TAG>
        <VALUE><![CDATA[DIGITALIZ_POR]]></VALUE>
        <XPATH><![CDATA[/PROCESS/FIELDS/FIELD[NAME='DIGITALIZ_POR']/VALUE]]></XPATH>
      </FIELD>
      <FIELD type="AdditionalFields" label="VALIDADO_POR" source-type="AdditionalFields">
        <TAG><![CDATA[#CONTEXTPROCESS:CA:VALIDADO_POR#]]></TAG>
        <VALUE><![CDATA[VALIDADO_POR]]></VALUE>
        <XPATH><![CDATA[/PROCESS/FIELDS/FIELD[NAME='VALIDADO_POR']/VALUE]]></XPATH>
      </FIELD>
      <FIELD type="AdditionalFields" label="DATA_DIGITALIZ" source-type="AdditionalFields">
        <TAG><![CDATA[#CONTEXTPROCESS:CA:DATA_DIGITALIZ#]]></TAG>
        <VALUE><![CDATA[DATA_DIGITALIZ]]></VALUE>
        <XPATH><![CDATA[/PROCESS/FIELDS/FIELD[NAME='DATA_DIGITALIZ']/VALUE]]></XPATH>
      </FIELD>
      <FIELD type="AdditionalFields" label="DATA_VALIDACAO" source-type="AdditionalFields">
        <TAG><![CDATA[#CONTEXTPROCESS:CA:DATA_VALIDACAO#]]></TAG>
        <VALUE><![CDATA[DATA_VALIDACAO]]></VALUE>
        <XPATH><![CDATA[/PROCESS/FIELDS/FIELD[NAME='DATA_VALIDACAO']/VALUE]]></XPATH>
      </FIELD>
      <FIELD type="AdditionalFields" label="Documento_DCC" source-type="AdditionalFields">
        <TAG><![CDATA[#CONTEXTPROCESS:CA:Documento_DCC#]]></TAG>
        <VALUE><![CDATA[Documento_DCC]]></VALUE>
        <XPATH><![CDATA[/PROCESS/FIELDS/FIELD[NAME='Documento_DCC']/VALUE]]></XPATH>
      </FIELD>
      <FIELD type="AdditionalFields" label="Ent_Processos" source-type="AdditionalFields">
        <TAG><![CDATA[#CONTEXTPROCESS:CA:Ent_Processos#]]></TAG>
        <VALUE><![CDATA[Ent_Processos]]></VALUE>
        <XPATH><![CDATA[/PROCESS/FIELDS/FIELD[NAME='Ent_Processos']/VALUE]]></XPATH>
      </FIELD>
      <FIELD type="AdditionalFields" label="Nome_entidade" source-type="AdditionalFields">
        <TAG><![CDATA[#CONTEXTPROCESS:CA:Nome_entidade#]]></TAG>
        <VALUE><![CDATA[Nome_entidade]]></VALUE>
        <XPATH><![CDATA[/PROCESS/FIELDS/FIELD[NAME='Nome_entidade']/VALUE]]></XPATH>
      </FIELD>
      <FIELD type="AdditionalFields" label="Data_pedido" source-type="AdditionalFields">
        <TAG><![CDATA[#CONTEXTPROCESS:CA:Data_pedido#]]></TAG>
        <VALUE><![CDATA[Data_pedido]]></VALUE>
        <XPATH><![CDATA[/PROCESS/FIELDS/FIELD[NAME='Data_pedido']/VALUE]]></XPATH>
      </FIELD>
      <FIELD type="AdditionalFields" label="Tipo_distrib" source-type="AdditionalFields">
        <TAG><![CDATA[#CONTEXTPROCESS:CA:Tipo_distrib#]]></TAG>
        <VALUE><![CDATA[Tipo_distrib]]></VALUE>
        <XPATH><![CDATA[/PROCESS/FIELDS/FIELD[NAME='Tipo_distrib']/VALUE]]></XPATH>
      </FIELD>
      <FIELD type="AdditionalFields" label="Tipo_destinatar" source-type="AdditionalFields">
        <TAG><![CDATA[#CONTEXTPROCESS:CA:Tipo_destinatar#]]></TAG>
        <VALUE><![CDATA[Tipo_destinatar]]></VALUE>
        <XPATH><![CDATA[/PROCESS/FIELDS/FIELD[NAME='Tipo_destinatar']/VALUE]]></XPATH>
      </FIELD>
      <FIELD type="AdditionalFields" label="N_doc_distrib" source-type="AdditionalFields">
        <TAG><![CDATA[#CONTEXTPROCESS:CA:N_doc_distrib#]]></TAG>
        <VALUE><![CDATA[N_doc_distrib]]></VALUE>
        <XPATH><![CDATA[/PROCESS/FIELDS/FIELD[NAME='N_doc_distrib']/VALUE]]></XPATH>
      </FIELD>
      <FIELD type="AdditionalFields" label="Data_distrib" source-type="AdditionalFields">
        <TAG><![CDATA[#CONTEXTPROCESS:CA:Data_distrib#]]></TAG>
        <VALUE><![CDATA[Data_distrib]]></VALUE>
        <XPATH><![CDATA[/PROCESS/FIELDS/FIELD[NAME='Data_distrib']/VALUE]]></XPATH>
      </FIELD>
      <FIELD type="AdditionalFields" label="Morada_remetent" source-type="AdditionalFields">
        <TAG><![CDATA[#CONTEXTPROCESS:CA:Morada_remetent#]]></TAG>
        <VALUE><![CDATA[Morada_remetent]]></VALUE>
        <XPATH><![CDATA[/PROCESS/FIELDS/FIELD[NAME='Morada_remetent']/VALUE]]></XPATH>
      </FIELD>
      <FIELD type="AdditionalFields" label="Codigo_Postal_3" source-type="AdditionalFields">
        <TAG><![CDATA[#CONTEXTPROCESS:CA:Codigo_Postal_3#]]></TAG>
        <VALUE><![CDATA[Codigo_Postal_3]]></VALUE>
        <XPATH><![CDATA[/PROCESS/FIELDS/FIELD[NAME='Codigo_Postal_3']/VALUE]]></XPATH>
      </FIELD>
      <FIELD type="AdditionalFields" label="Codigo_Postal_4" source-type="AdditionalFields">
        <TAG><![CDATA[#CONTEXTPROCESS:CA:Codigo_Postal_4#]]></TAG>
        <VALUE><![CDATA[Codigo_Postal_4]]></VALUE>
        <XPATH><![CDATA[/PROCESS/FIELDS/FIELD[NAME='Codigo_Postal_4']/VALUE]]></XPATH>
      </FIELD>
      <FIELD type="AdditionalFields" label="Localidade" source-type="AdditionalFields">
        <TAG><![CDATA[#CONTEXTPROCESS:CA:Localidade#]]></TAG>
        <VALUE><![CDATA[Localidade]]></VALUE>
        <XPATH><![CDATA[/PROCESS/FIELDS/FIELD[NAME='Localidade']/VALUE]]></XPATH>
      </FIELD>
      <FIELD type="AdditionalFields" label="Nom_Entidade" source-type="AdditionalFields">
        <TAG><![CDATA[#CONTEXTPROCESS:CA:Nom_Entidade#]]></TAG>
        <VALUE><![CDATA[Nom_Entidade]]></VALUE>
        <XPATH><![CDATA[/PROCESS/FIELDS/FIELD[NAME='Nom_Entidade']/VALUE]]></XPATH>
      </FIELD>
      <FIELD type="AdditionalFields" label="Ano_rec" source-type="AdditionalFields">
        <TAG><![CDATA[#CONTEXTPROCESS:CA:Ano_rec#]]></TAG>
        <VALUE><![CDATA[Ano_rec]]></VALUE>
        <XPATH><![CDATA[/PROCESS/FIELDS/FIELD[NAME='Ano_rec']/VALUE]]></XPATH>
      </FIELD>
      <FIELD type="AdditionalFields" label="Area" source-type="AdditionalFields">
        <TAG><![CDATA[#CONTEXTPROCESS:CA:Area#]]></TAG>
        <VALUE><![CDATA[Area]]></VALUE>
        <XPATH><![CDATA[/PROCESS/FIELDS/FIELD[NAME='Area']/VALUE]]></XPATH>
      </FIELD>
      <FIELD type="AdditionalFields" label="Assunto_DCM" source-type="AdditionalFields">
        <TAG><![CDATA[#CONTEXTPROCESS:CA:Assunto_DCM#]]></TAG>
        <VALUE><![CDATA[Assunto_DCM]]></VALUE>
        <XPATH><![CDATA[/PROCESS/FIELDS/FIELD[NAME='Assunto_DCM']/VALUE]]></XPATH>
      </FIELD>
      <FIELD type="AdditionalFields" label="Autor" source-type="AdditionalFields">
        <TAG><![CDATA[#CONTEXTPROCESS:CA:Autor#]]></TAG>
        <VALUE><![CDATA[Autor]]></VALUE>
        <XPATH><![CDATA[/PROCESS/FIELDS/FIELD[NAME='Autor']/VALUE]]></XPATH>
      </FIELD>
      <FIELD type="AdditionalFields" label="Colaborador" source-type="AdditionalFields">
        <TAG><![CDATA[#CONTEXTPROCESS:CA:Colaborador#]]></TAG>
        <VALUE><![CDATA[Colaborador]]></VALUE>
        <XPATH><![CDATA[/PROCESS/FIELDS/FIELD[NAME='Colaborador']/VALUE]]></XPATH>
      </FIELD>
      <FIELD type="AdditionalFields" label="UO" source-type="AdditionalFields">
        <TAG><![CDATA[#CONTEXTPROCESS:CA:UO#]]></TAG>
        <VALUE><![CDATA[UO]]></VALUE>
        <XPATH><![CDATA[/PROCESS/FIELDS/FIELD[NAME='UO']/VALUE]]></XPATH>
      </FIELD>
      <FIELD type="AdditionalFields" label="Ativ_Ramo" source-type="AdditionalFields">
        <TAG><![CDATA[#CONTEXTPROCESS:CA:Ativ_Ramo#]]></TAG>
        <VALUE><![CDATA[Ativ_Ramo]]></VALUE>
        <XPATH><![CDATA[/PROCESS/FIELDS/FIELD[NAME='Ativ_Ramo']/VALUE]]></XPATH>
      </FIELD>
      <FIELD type="AdditionalFields" label="Coordenador" source-type="AdditionalFields">
        <TAG><![CDATA[#CONTEXTPROCESS:CA:Coordenador#]]></TAG>
        <VALUE><![CDATA[Coordenador]]></VALUE>
        <XPATH><![CDATA[/PROCESS/FIELDS/FIELD[NAME='Coordenador']/VALUE]]></XPATH>
      </FIELD>
      <FIELD type="AdditionalFields" label="Coordenador_G" source-type="AdditionalFields">
        <TAG><![CDATA[#CONTEXTPROCESS:CA:Coordenador_G#]]></TAG>
        <VALUE><![CDATA[Coordenador_G]]></VALUE>
        <XPATH><![CDATA[/PROCESS/FIELDS/FIELD[NAME='Coordenador_G']/VALUE]]></XPATH>
      </FIELD>
      <FIELD type="AdditionalFields" label="Data_Reuniao" source-type="AdditionalFields">
        <TAG><![CDATA[#CONTEXTPROCESS:CA:Data_Reuniao#]]></TAG>
        <VALUE><![CDATA[Data_Reuniao]]></VALUE>
        <XPATH><![CDATA[/PROCESS/FIELDS/FIELD[NAME='Data_Reuniao']/VALUE]]></XPATH>
      </FIELD>
      <FIELD type="AdditionalFields" label="Dec_Fav_Rec" source-type="AdditionalFields">
        <TAG><![CDATA[#CONTEXTPROCESS:CA:Dec_Fav_Rec#]]></TAG>
        <VALUE><![CDATA[Dec_Fav_Rec]]></VALUE>
        <XPATH><![CDATA[/PROCESS/FIELDS/FIELD[NAME='Dec_Fav_Rec']/VALUE]]></XPATH>
      </FIELD>
      <FIELD type="AdditionalFields" label="Desig_Public" source-type="AdditionalFields">
        <TAG><![CDATA[#CONTEXTPROCESS:CA:Desig_Public#]]></TAG>
        <VALUE><![CDATA[Desig_Public]]></VALUE>
        <XPATH><![CDATA[/PROCESS/FIELDS/FIELD[NAME='Desig_Public']/VALUE]]></XPATH>
      </FIELD>
      <FIELD type="AdditionalFields" label="Destino" source-type="AdditionalFields">
        <TAG><![CDATA[#CONTEXTPROCESS:CA:Destino#]]></TAG>
        <VALUE><![CDATA[Destino]]></VALUE>
        <XPATH><![CDATA[/PROCESS/FIELDS/FIELD[NAME='Destino']/VALUE]]></XPATH>
      </FIELD>
      <FIELD type="AdditionalFields" label="Distribuicao" source-type="AdditionalFields">
        <TAG><![CDATA[#CONTEXTPROCESS:CA:Distribuicao#]]></TAG>
        <VALUE><![CDATA[Distribuicao]]></VALUE>
        <XPATH><![CDATA[/PROCESS/FIELDS/FIELD[NAME='Distribuicao']/VALUE]]></XPATH>
      </FIELD>
      <FIELD type="AdditionalFields" label="Dt_env_resp" source-type="AdditionalFields">
        <TAG><![CDATA[#CONTEXTPROCESS:CA:Dt_env_resp#]]></TAG>
        <VALUE><![CDATA[Dt_env_resp]]></VALUE>
        <XPATH><![CDATA[/PROCESS/FIELDS/FIELD[NAME='Dt_env_resp']/VALUE]]></XPATH>
      </FIELD>
      <FIELD type="AdditionalFields" label="Dt_lim_resp" source-type="AdditionalFields">
        <TAG><![CDATA[#CONTEXTPROCESS:CA:Dt_lim_resp#]]></TAG>
        <VALUE><![CDATA[Dt_lim_resp]]></VALUE>
        <XPATH><![CDATA[/PROCESS/FIELDS/FIELD[NAME='Dt_lim_resp']/VALUE]]></XPATH>
      </FIELD>
      <FIELD type="AdditionalFields" label="Dt_v_final" source-type="AdditionalFields">
        <TAG><![CDATA[#CONTEXTPROCESS:CA:Dt_v_final#]]></TAG>
        <VALUE><![CDATA[Dt_v_final]]></VALUE>
        <XPATH><![CDATA[/PROCESS/FIELDS/FIELD[NAME='Dt_v_final']/VALUE]]></XPATH>
      </FIELD>
      <FIELD type="AdditionalFields" label="Ent_Visada" source-type="AdditionalFields">
        <TAG><![CDATA[#CONTEXTPROCESS:CA:Ent_Visada#]]></TAG>
        <VALUE><![CDATA[Ent_Visada]]></VALUE>
        <XPATH><![CDATA[/PROCESS/FIELDS/FIELD[NAME='Ent_Visada']/VALUE]]></XPATH>
      </FIELD>
      <FIELD type="AdditionalFields" label="Env_Proced" source-type="AdditionalFields">
        <TAG><![CDATA[#CONTEXTPROCESS:CA:Env_Proced#]]></TAG>
        <VALUE><![CDATA[Env_Proced]]></VALUE>
        <XPATH><![CDATA[/PROCESS/FIELDS/FIELD[NAME='Env_Proced']/VALUE]]></XPATH>
      </FIELD>
      <FIELD type="AdditionalFields" label="Form_Tratam" source-type="AdditionalFields">
        <TAG><![CDATA[#CONTEXTPROCESS:CA:Form_Tratam#]]></TAG>
        <VALUE><![CDATA[Form_Tratam]]></VALUE>
        <XPATH><![CDATA[/PROCESS/FIELDS/FIELD[NAME='Form_Tratam']/VALUE]]></XPATH>
      </FIELD>
      <FIELD type="AdditionalFields" label="Local" source-type="AdditionalFields">
        <TAG><![CDATA[#CONTEXTPROCESS:CA:Local#]]></TAG>
        <VALUE><![CDATA[Local]]></VALUE>
        <XPATH><![CDATA[/PROCESS/FIELDS/FIELD[NAME='Local']/VALUE]]></XPATH>
      </FIELD>
      <FIELD type="AdditionalFields" label="N_Casos" source-type="AdditionalFields">
        <TAG><![CDATA[#CONTEXTPROCESS:CA:N_Casos#]]></TAG>
        <VALUE><![CDATA[N_Casos]]></VALUE>
        <XPATH><![CDATA[/PROCESS/FIELDS/FIELD[NAME='N_Casos']/VALUE]]></XPATH>
      </FIELD>
      <FIELD type="AdditionalFields" label="N_Circular" source-type="AdditionalFields">
        <TAG><![CDATA[#CONTEXTPROCESS:CA:N_Circular#]]></TAG>
        <VALUE><![CDATA[N_Circular]]></VALUE>
        <XPATH><![CDATA[/PROCESS/FIELDS/FIELD[NAME='N_Circular']/VALUE]]></XPATH>
      </FIELD>
      <FIELD type="AdditionalFields" label="N_Con_Pub" source-type="AdditionalFields">
        <TAG><![CDATA[#CONTEXTPROCESS:CA:N_Con_Pub#]]></TAG>
        <VALUE><![CDATA[N_Con_Pub]]></VALUE>
        <XPATH><![CDATA[/PROCESS/FIELDS/FIELD[NAME='N_Con_Pub']/VALUE]]></XPATH>
      </FIELD>
      <FIELD type="AdditionalFields" label="N_N_Regulam" source-type="AdditionalFields">
        <TAG><![CDATA[#CONTEXTPROCESS:CA:N_N_Regulam#]]></TAG>
        <VALUE><![CDATA[N_N_Regulam]]></VALUE>
        <XPATH><![CDATA[/PROCESS/FIELDS/FIELD[NAME='N_N_Regulam']/VALUE]]></XPATH>
      </FIELD>
      <FIELD type="AdditionalFields" label="Nc_Rv_Procd" source-type="AdditionalFields">
        <TAG><![CDATA[#CONTEXTPROCESS:CA:Nc_Rv_Procd#]]></TAG>
        <VALUE><![CDATA[Nc_Rv_Procd]]></VALUE>
        <XPATH><![CDATA[/PROCESS/FIELDS/FIELD[NAME='Nc_Rv_Procd']/VALUE]]></XPATH>
      </FIELD>
      <FIELD type="AdditionalFields" label="Num_P_Leg" source-type="AdditionalFields">
        <TAG><![CDATA[#CONTEXTPROCESS:CA:Num_P_Leg#]]></TAG>
        <VALUE><![CDATA[Num_P_Leg]]></VALUE>
        <XPATH><![CDATA[/PROCESS/FIELDS/FIELD[NAME='Num_P_Leg']/VALUE]]></XPATH>
      </FIELD>
      <FIELD type="AdditionalFields" label="Num_Processo" source-type="AdditionalFields">
        <TAG><![CDATA[#CONTEXTPROCESS:CA:Num_Processo#]]></TAG>
        <VALUE><![CDATA[Num_Processo]]></VALUE>
        <XPATH><![CDATA[/PROCESS/FIELDS/FIELD[NAME='Num_Processo']/VALUE]]></XPATH>
      </FIELD>
      <FIELD type="AdditionalFields" label="Num_Ref_Viag" source-type="AdditionalFields">
        <TAG><![CDATA[#CONTEXTPROCESS:CA:Num_Ref_Viag#]]></TAG>
        <VALUE><![CDATA[Num_Ref_Viag]]></VALUE>
        <XPATH><![CDATA[/PROCESS/FIELDS/FIELD[NAME='Num_Ref_Viag']/VALUE]]></XPATH>
      </FIELD>
      <FIELD type="AdditionalFields" label="Ord_Jur_C" source-type="AdditionalFields">
        <TAG><![CDATA[#CONTEXTPROCESS:CA:Ord_Jur_C#]]></TAG>
        <VALUE><![CDATA[Ord_Jur_C]]></VALUE>
        <XPATH><![CDATA[/PROCESS/FIELDS/FIELD[NAME='Ord_Jur_C']/VALUE]]></XPATH>
      </FIELD>
      <FIELD type="AdditionalFields" label="Orig_Extern" source-type="AdditionalFields">
        <TAG><![CDATA[#CONTEXTPROCESS:CA:Orig_Extern#]]></TAG>
        <VALUE><![CDATA[Orig_Extern]]></VALUE>
        <XPATH><![CDATA[/PROCESS/FIELDS/FIELD[NAME='Orig_Extern']/VALUE]]></XPATH>
      </FIELD>
      <FIELD type="AdditionalFields" label="Origem" source-type="AdditionalFields">
        <TAG><![CDATA[#CONTEXTPROCESS:CA:Origem#]]></TAG>
        <VALUE><![CDATA[Origem]]></VALUE>
        <XPATH><![CDATA[/PROCESS/FIELDS/FIELD[NAME='Origem']/VALUE]]></XPATH>
      </FIELD>
      <FIELD type="AdditionalFields" label="Origem_Int" source-type="AdditionalFields">
        <TAG><![CDATA[#CONTEXTPROCESS:CA:Origem_Int#]]></TAG>
        <VALUE><![CDATA[Origem_Int]]></VALUE>
        <XPATH><![CDATA[/PROCESS/FIELDS/FIELD[NAME='Origem_Int']/VALUE]]></XPATH>
      </FIELD>
      <FIELD type="AdditionalFields" label="Partes" source-type="AdditionalFields">
        <TAG><![CDATA[#CONTEXTPROCESS:CA:Partes#]]></TAG>
        <VALUE><![CDATA[Partes]]></VALUE>
        <XPATH><![CDATA[/PROCESS/FIELDS/FIELD[NAME='Partes']/VALUE]]></XPATH>
      </FIELD>
      <FIELD type="AdditionalFields" label="Ponto_Sit" source-type="AdditionalFields">
        <TAG><![CDATA[#CONTEXTPROCESS:CA:Ponto_Sit#]]></TAG>
        <VALUE><![CDATA[Ponto_Sit]]></VALUE>
        <XPATH><![CDATA[/PROCESS/FIELDS/FIELD[NAME='Ponto_Sit']/VALUE]]></XPATH>
      </FIELD>
      <FIELD type="AdditionalFields" label="Prioridade" source-type="AdditionalFields">
        <TAG><![CDATA[#CONTEXTPROCESS:CA:Prioridade#]]></TAG>
        <VALUE><![CDATA[Prioridade]]></VALUE>
        <XPATH><![CDATA[/PROCESS/FIELDS/FIELD[NAME='Prioridade']/VALUE]]></XPATH>
      </FIELD>
      <FIELD type="AdditionalFields" label="Proc_Compl" source-type="AdditionalFields">
        <TAG><![CDATA[#CONTEXTPROCESS:CA:Proc_Compl#]]></TAG>
        <VALUE><![CDATA[Proc_Compl]]></VALUE>
        <XPATH><![CDATA[/PROCESS/FIELDS/FIELD[NAME='Proc_Compl']/VALUE]]></XPATH>
      </FIELD>
      <FIELD type="AdditionalFields" label="Ramo" source-type="AdditionalFields">
        <TAG><![CDATA[#CONTEXTPROCESS:CA:Ramo#]]></TAG>
        <VALUE><![CDATA[Ramo]]></VALUE>
        <XPATH><![CDATA[/PROCESS/FIELDS/FIELD[NAME='Ramo']/VALUE]]></XPATH>
      </FIELD>
      <FIELD type="AdditionalFields" label="Ref_Carta" source-type="AdditionalFields">
        <TAG><![CDATA[#CONTEXTPROCESS:CA:Ref_Carta#]]></TAG>
        <VALUE><![CDATA[Ref_Carta]]></VALUE>
        <XPATH><![CDATA[/PROCESS/FIELDS/FIELD[NAME='Ref_Carta']/VALUE]]></XPATH>
      </FIELD>
      <FIELD type="AdditionalFields" label="Ref_Int" source-type="AdditionalFields">
        <TAG><![CDATA[#CONTEXTPROCESS:CA:Ref_Int#]]></TAG>
        <VALUE><![CDATA[Ref_Int]]></VALUE>
        <XPATH><![CDATA[/PROCESS/FIELDS/FIELD[NAME='Ref_Int']/VALUE]]></XPATH>
      </FIELD>
      <FIELD type="AdditionalFields" label="Relator" source-type="AdditionalFields">
        <TAG><![CDATA[#CONTEXTPROCESS:CA:Relator#]]></TAG>
        <VALUE><![CDATA[Relator]]></VALUE>
        <XPATH><![CDATA[/PROCESS/FIELDS/FIELD[NAME='Relator']/VALUE]]></XPATH>
      </FIELD>
      <FIELD type="AdditionalFields" label="Resp_Equipa_DCM" source-type="AdditionalFields">
        <TAG><![CDATA[#CONTEXTPROCESS:CA:Resp_Equipa_DCM#]]></TAG>
        <VALUE><![CDATA[Resp_Equipa_DCM]]></VALUE>
        <XPATH><![CDATA[/PROCESS/FIELDS/FIELD[NAME='Resp_Equipa_DCM']/VALUE]]></XPATH>
      </FIELD>
      <FIELD type="AdditionalFields" label="Resultado" source-type="AdditionalFields">
        <TAG><![CDATA[#CONTEXTPROCESS:CA:Resultado#]]></TAG>
        <VALUE><![CDATA[Resultado]]></VALUE>
        <XPATH><![CDATA[/PROCESS/FIELDS/FIELD[NAME='Resultado']/VALUE]]></XPATH>
      </FIELD>
      <FIELD type="AdditionalFields" label="Seccao" source-type="AdditionalFields">
        <TAG><![CDATA[#CONTEXTPROCESS:CA:Seccao#]]></TAG>
        <VALUE><![CDATA[Seccao]]></VALUE>
        <XPATH><![CDATA[/PROCESS/FIELDS/FIELD[NAME='Seccao']/VALUE]]></XPATH>
      </FIELD>
      <FIELD type="AdditionalFields" label="Tema" source-type="AdditionalFields">
        <TAG><![CDATA[#CONTEXTPROCESS:CA:Tema#]]></TAG>
        <VALUE><![CDATA[Tema]]></VALUE>
        <XPATH><![CDATA[/PROCESS/FIELDS/FIELD[NAME='Tema']/VALUE]]></XPATH>
      </FIELD>
      <FIELD type="AdditionalFields" label="Tempo_vida" source-type="AdditionalFields">
        <TAG><![CDATA[#CONTEXTPROCESS:CA:Tempo_vida#]]></TAG>
        <VALUE><![CDATA[Tempo_vida]]></VALUE>
        <XPATH><![CDATA[/PROCESS/FIELDS/FIELD[NAME='Tempo_vida']/VALUE]]></XPATH>
      </FIELD>
      <FIELD type="AdditionalFields" label="Tipo_DCM" source-type="AdditionalFields">
        <TAG><![CDATA[#CONTEXTPROCESS:CA:Tipo_DCM#]]></TAG>
        <VALUE><![CDATA[Tipo_DCM]]></VALUE>
        <XPATH><![CDATA[/PROCESS/FIELDS/FIELD[NAME='Tipo_DCM']/VALUE]]></XPATH>
      </FIELD>
      <FIELD type="AdditionalFields" label="Tipo_Reuniao" source-type="AdditionalFields">
        <TAG><![CDATA[#CONTEXTPROCESS:CA:Tipo_Reuniao#]]></TAG>
        <VALUE><![CDATA[Tipo_Reuniao]]></VALUE>
        <XPATH><![CDATA[/PROCESS/FIELDS/FIELD[NAME='Tipo_Reuniao']/VALUE]]></XPATH>
      </FIELD>
      <FIELD type="AdditionalFields" label="Tipologia" source-type="AdditionalFields">
        <TAG><![CDATA[#CONTEXTPROCESS:CA:Tipologia#]]></TAG>
        <VALUE><![CDATA[Tipologia]]></VALUE>
        <XPATH><![CDATA[/PROCESS/FIELDS/FIELD[NAME='Tipologia']/VALUE]]></XPATH>
      </FIELD>
      <FIELD type="AdditionalFields" label="Tribunal" source-type="AdditionalFields">
        <TAG><![CDATA[#CONTEXTPROCESS:CA:Tribunal#]]></TAG>
        <VALUE><![CDATA[Tribunal]]></VALUE>
        <XPATH><![CDATA[/PROCESS/FIELDS/FIELD[NAME='Tribunal']/VALUE]]></XPATH>
      </FIELD>
      <FIELD type="AdditionalFields" label="Equipa_DSS" source-type="AdditionalFields">
        <TAG><![CDATA[#CONTEXTPROCESS:CA:Equipa_DSS#]]></TAG>
        <VALUE><![CDATA[Equipa_DSS]]></VALUE>
        <XPATH><![CDATA[/PROCESS/FIELDS/FIELD[NAME='Equipa_DSS']/VALUE]]></XPATH>
      </FIELD>
      <FIELD type="AdditionalFields" label="Equipa_DSF" source-type="AdditionalFields">
        <TAG><![CDATA[#CONTEXTPROCESS:CA:Equipa_DSF#]]></TAG>
        <VALUE><![CDATA[Equipa_DSF]]></VALUE>
        <XPATH><![CDATA[/PROCESS/FIELDS/FIELD[NAME='Equipa_DSF']/VALUE]]></XPATH>
      </FIELD>
      <FIELD type="AdditionalFields" label="Equipa_DCM" source-type="AdditionalFields">
        <TAG><![CDATA[#CONTEXTPROCESS:CA:Equipa_DCM#]]></TAG>
        <VALUE><![CDATA[Equipa_DCM]]></VALUE>
        <XPATH><![CDATA[/PROCESS/FIELDS/FIELD[NAME='Equipa_DCM']/VALUE]]></XPATH>
      </FIELD>
      <FIELD type="AdditionalFields" label="Resp_Equipa_DSS" source-type="AdditionalFields">
        <TAG><![CDATA[#CONTEXTPROCESS:CA:Resp_Equipa_DSS#]]></TAG>
        <VALUE><![CDATA[Resp_Equipa_DSS]]></VALUE>
        <XPATH><![CDATA[/PROCESS/FIELDS/FIELD[NAME='Resp_Equipa_DSS']/VALUE]]></XPATH>
      </FIELD>
      <FIELD type="AdditionalFields" label="Resp_Equipa_DSF" source-type="AdditionalFields">
        <TAG><![CDATA[#CONTEXTPROCESS:CA:Resp_Equipa_DSF#]]></TAG>
        <VALUE><![CDATA[Resp_Equipa_DSF]]></VALUE>
        <XPATH><![CDATA[/PROCESS/FIELDS/FIELD[NAME='Resp_Equipa_DSF']/VALUE]]></XPATH>
      </FIELD>
      <FIELD type="AdditionalFields" label="Ent_Nomes" source-type="AdditionalFields">
        <TAG><![CDATA[#CONTEXTPROCESS:CA:Ent_Nomes#]]></TAG>
        <VALUE><![CDATA[Ent_Nomes]]></VALUE>
        <XPATH><![CDATA[/PROCESS/FIELDS/FIELD[NAME='Ent_Nomes']/VALUE]]></XPATH>
      </FIELD>
      <FIELD type="AdditionalFields" label="Ent_Codigos" source-type="AdditionalFields">
        <TAG><![CDATA[#CONTEXTPROCESS:CA:Ent_Codigos#]]></TAG>
        <VALUE><![CDATA[Ent_Codigos]]></VALUE>
        <XPATH><![CDATA[/PROCESS/FIELDS/FIELD[NAME='Ent_Codigos']/VALUE]]></XPATH>
      </FIELD>
      <FIELD type="AdditionalFields" label="Atrib_Equipa" source-type="AdditionalFields">
        <TAG><![CDATA[#CONTEXTPROCESS:CA:Atrib_Equipa#]]></TAG>
        <VALUE><![CDATA[Atrib_Equipa]]></VALUE>
        <XPATH><![CDATA[/PROCESS/FIELDS/FIELD[NAME='Atrib_Equipa']/VALUE]]></XPATH>
      </FIELD>
      <FIELD type="AdditionalFields" label="Gestor" source-type="AdditionalFields">
        <TAG><![CDATA[#CONTEXTPROCESS:CA:Gestor#]]></TAG>
        <VALUE><![CDATA[Gestor]]></VALUE>
        <XPATH><![CDATA[/PROCESS/FIELDS/FIELD[NAME='Gestor']/VALUE]]></XPATH>
      </FIELD>
      <FIELD type="AdditionalFields" label="Gestor2" source-type="AdditionalFields">
        <TAG><![CDATA[#CONTEXTPROCESS:CA:Gestor2#]]></TAG>
        <VALUE><![CDATA[Gestor2]]></VALUE>
        <XPATH><![CDATA[/PROCESS/FIELDS/FIELD[NAME='Gestor2']/VALUE]]></XPATH>
      </FIELD>
      <FIELD type="AdditionalFields" label="Origem_Exterior" source-type="AdditionalFields">
        <TAG><![CDATA[#CONTEXTPROCESS:CA:Origem_Exterior#]]></TAG>
        <VALUE><![CDATA[Origem_Exterior]]></VALUE>
        <XPATH><![CDATA[/PROCESS/FIELDS/FIELD[NAME='Origem_Exterior']/VALUE]]></XPATH>
      </FIELD>
      <FIELD type="AdditionalFields" label="OrigemDJU" source-type="AdditionalFields">
        <TAG><![CDATA[#CONTEXTPROCESS:CA:OrigemDJU#]]></TAG>
        <VALUE><![CDATA[OrigemDJU]]></VALUE>
        <XPATH><![CDATA[/PROCESS/FIELDS/FIELD[NAME='OrigemDJU']/VALUE]]></XPATH>
      </FIELD>
      <FIELD type="AdditionalFields" label="Codigo" source-type="AdditionalFields">
        <TAG><![CDATA[#CONTEXTPROCESS:CA:Codigo#]]></TAG>
        <VALUE><![CDATA[Codigo]]></VALUE>
        <XPATH><![CDATA[/PROCESS/FIELDS/FIELD[NAME='Codigo']/VALUE]]></XPATH>
      </FIELD>
      <FIELD type="AdditionalFields" label="NivelPrioridade" source-type="AdditionalFields">
        <TAG><![CDATA[#CONTEXTPROCESS:CA:NivelPrioridade#]]></TAG>
        <VALUE><![CDATA[NivelPrioridade]]></VALUE>
        <XPATH><![CDATA[/PROCESS/FIELDS/FIELD[NAME='NivelPrioridade']/VALUE]]></XPATH>
      </FIELD>
      <FIELD type="AdditionalFields" label="Estado_DJU" source-type="AdditionalFields">
        <TAG><![CDATA[#CONTEXTPROCESS:CA:Estado_DJU#]]></TAG>
        <VALUE><![CDATA[Estado_DJU]]></VALUE>
        <XPATH><![CDATA[/PROCESS/FIELDS/FIELD[NAME='Estado_DJU']/VALUE]]></XPATH>
      </FIELD>
      <FIELD type="AdditionalFields" label="Data_instaur" source-type="AdditionalFields">
        <TAG><![CDATA[#CONTEXTPROCESS:CA:Data_instaur#]]></TAG>
        <VALUE><![CDATA[Data_instaur]]></VALUE>
        <XPATH><![CDATA[/PROCESS/FIELDS/FIELD[NAME='Data_instaur']/VALUE]]></XPATH>
      </FIELD>
      <FIELD type="AdditionalFields" label="Data_Conclusao" source-type="AdditionalFields">
        <TAG><![CDATA[#CONTEXTPROCESS:CA:Data_Conclusao#]]></TAG>
        <VALUE><![CDATA[Data_Conclusao]]></VALUE>
        <XPATH><![CDATA[/PROCESS/FIELDS/FIELD[NAME='Data_Conclusao']/VALUE]]></XPATH>
      </FIELD>
      <FIELD type="AdditionalFields" label="N_aut_notícia" source-type="AdditionalFields">
        <TAG><![CDATA[#CONTEXTPROCESS:CA:N_aut_notícia#]]></TAG>
        <VALUE><![CDATA[N_aut_notícia]]></VALUE>
        <XPATH><![CDATA[/PROCESS/FIELDS/FIELD[NAME='N_aut_notícia']/VALUE]]></XPATH>
      </FIELD>
      <FIELD type="AdditionalFields" label="Artigo_Violado" source-type="AdditionalFields">
        <TAG><![CDATA[#CONTEXTPROCESS:CA:Artigo_Violado#]]></TAG>
        <VALUE><![CDATA[Artigo_Violado]]></VALUE>
        <XPATH><![CDATA[/PROCESS/FIELDS/FIELD[NAME='Artigo_Violado']/VALUE]]></XPATH>
      </FIELD>
      <FIELD type="AdditionalFields" label="N_Art_Violado" source-type="AdditionalFields">
        <TAG><![CDATA[#CONTEXTPROCESS:CA:N_Art_Violado#]]></TAG>
        <VALUE><![CDATA[N_Art_Violado]]></VALUE>
        <XPATH><![CDATA[/PROCESS/FIELDS/FIELD[NAME='N_Art_Violado']/VALUE]]></XPATH>
      </FIELD>
      <FIELD type="AdditionalFields" label="Al_Art_Violado" source-type="AdditionalFields">
        <TAG><![CDATA[#CONTEXTPROCESS:CA:Al_Art_Violado#]]></TAG>
        <VALUE><![CDATA[Al_Art_Violado]]></VALUE>
        <XPATH><![CDATA[/PROCESS/FIELDS/FIELD[NAME='Al_Art_Violado']/VALUE]]></XPATH>
      </FIELD>
      <FIELD type="AdditionalFields" label="Sub_Art_Violado" source-type="AdditionalFields">
        <TAG><![CDATA[#CONTEXTPROCESS:CA:Sub_Art_Violado#]]></TAG>
        <VALUE><![CDATA[Sub_Art_Violado]]></VALUE>
        <XPATH><![CDATA[/PROCESS/FIELDS/FIELD[NAME='Sub_Art_Violado']/VALUE]]></XPATH>
      </FIELD>
      <FIELD type="AdditionalFields" label="Sancao_Prevista" source-type="AdditionalFields">
        <TAG><![CDATA[#CONTEXTPROCESS:CA:Sancao_Prevista#]]></TAG>
        <VALUE><![CDATA[Sancao_Prevista]]></VALUE>
        <XPATH><![CDATA[/PROCESS/FIELDS/FIELD[NAME='Sancao_Prevista']/VALUE]]></XPATH>
      </FIELD>
      <FIELD type="AdditionalFields" label="N_Sanc_Prevista" source-type="AdditionalFields">
        <TAG><![CDATA[#CONTEXTPROCESS:CA:N_Sanc_Prevista#]]></TAG>
        <VALUE><![CDATA[N_Sanc_Prevista]]></VALUE>
        <XPATH><![CDATA[/PROCESS/FIELDS/FIELD[NAME='N_Sanc_Prevista']/VALUE]]></XPATH>
      </FIELD>
      <FIELD type="AdditionalFields" label="Data_Apr_Defesa" source-type="AdditionalFields">
        <TAG><![CDATA[#CONTEXTPROCESS:CA:Data_Apr_Defesa#]]></TAG>
        <VALUE><![CDATA[Data_Apr_Defesa]]></VALUE>
        <XPATH><![CDATA[/PROCESS/FIELDS/FIELD[NAME='Data_Apr_Defesa']/VALUE]]></XPATH>
      </FIELD>
      <FIELD type="AdditionalFields" label="Data_Decisao" source-type="AdditionalFields">
        <TAG><![CDATA[#CONTEXTPROCESS:CA:Data_Decisao#]]></TAG>
        <VALUE><![CDATA[Data_Decisao]]></VALUE>
        <XPATH><![CDATA[/PROCESS/FIELDS/FIELD[NAME='Data_Decisao']/VALUE]]></XPATH>
      </FIELD>
      <FIELD type="AdditionalFields" label="Decisao" source-type="AdditionalFields">
        <TAG><![CDATA[#CONTEXTPROCESS:CA:Decisao#]]></TAG>
        <VALUE><![CDATA[Decisao]]></VALUE>
        <XPATH><![CDATA[/PROCESS/FIELDS/FIELD[NAME='Decisao']/VALUE]]></XPATH>
      </FIELD>
      <FIELD type="AdditionalFields" label="SuspensaoCoima" source-type="AdditionalFields">
        <TAG><![CDATA[#CONTEXTPROCESS:CA:SuspensaoCoima#]]></TAG>
        <VALUE><![CDATA[SuspensaoCoima]]></VALUE>
        <XPATH><![CDATA[/PROCESS/FIELDS/FIELD[NAME='SuspensaoCoima']/VALUE]]></XPATH>
      </FIELD>
      <FIELD type="AdditionalFields" label="Sancoes_Acess" source-type="AdditionalFields">
        <TAG><![CDATA[#CONTEXTPROCESS:CA:Sancoes_Acess#]]></TAG>
        <VALUE><![CDATA[Sancoes_Acess]]></VALUE>
        <XPATH><![CDATA[/PROCESS/FIELDS/FIELD[NAME='Sancoes_Acess']/VALUE]]></XPATH>
      </FIELD>
      <FIELD type="AdditionalFields" label="Valor_Coima" source-type="AdditionalFields">
        <TAG><![CDATA[#CONTEXTPROCESS:CA:Valor_Coima#]]></TAG>
        <VALUE><![CDATA[Valor_Coima]]></VALUE>
        <XPATH><![CDATA[/PROCESS/FIELDS/FIELD[NAME='Valor_Coima']/VALUE]]></XPATH>
      </FIELD>
      <FIELD type="AdditionalFields" label="N_DUC" source-type="AdditionalFields">
        <TAG><![CDATA[#CONTEXTPROCESS:CA:N_DUC#]]></TAG>
        <VALUE><![CDATA[N_DUC]]></VALUE>
        <XPATH><![CDATA[/PROCESS/FIELDS/FIELD[NAME='N_DUC']/VALUE]]></XPATH>
      </FIELD>
      <FIELD type="AdditionalFields" label="Data_Pgto_Coima" source-type="AdditionalFields">
        <TAG><![CDATA[#CONTEXTPROCESS:CA:Data_Pgto_Coima#]]></TAG>
        <VALUE><![CDATA[Data_Pgto_Coima]]></VALUE>
        <XPATH><![CDATA[/PROCESS/FIELDS/FIELD[NAME='Data_Pgto_Coima']/VALUE]]></XPATH>
      </FIELD>
      <FIELD type="AdditionalFields" label="Data_trans_julg" source-type="AdditionalFields">
        <TAG><![CDATA[#CONTEXTPROCESS:CA:Data_trans_julg#]]></TAG>
        <VALUE><![CDATA[Data_trans_julg]]></VALUE>
        <XPATH><![CDATA[/PROCESS/FIELDS/FIELD[NAME='Data_trans_julg']/VALUE]]></XPATH>
      </FIELD>
      <FIELD type="AdditionalFields" label="Impug_Judicial" source-type="AdditionalFields">
        <TAG><![CDATA[#CONTEXTPROCESS:CA:Impug_Judicial#]]></TAG>
        <VALUE><![CDATA[Impug_Judicial]]></VALUE>
        <XPATH><![CDATA[/PROCESS/FIELDS/FIELD[NAME='Impug_Judicial']/VALUE]]></XPATH>
      </FIELD>
      <FIELD type="AdditionalFields" label="Mandatario_ISP" source-type="AdditionalFields">
        <TAG><![CDATA[#CONTEXTPROCESS:CA:Mandatario_ISP#]]></TAG>
        <VALUE><![CDATA[Mandatario_ISP]]></VALUE>
        <XPATH><![CDATA[/PROCESS/FIELDS/FIELD[NAME='Mandatario_ISP']/VALUE]]></XPATH>
      </FIELD>
      <FIELD type="AdditionalFields" label="Tribunal_Recurs" source-type="AdditionalFields">
        <TAG><![CDATA[#CONTEXTPROCESS:CA:Tribunal_Recurs#]]></TAG>
        <VALUE><![CDATA[Tribunal_Recurs]]></VALUE>
        <XPATH><![CDATA[/PROCESS/FIELDS/FIELD[NAME='Tribunal_Recurs']/VALUE]]></XPATH>
      </FIELD>
      <FIELD type="AdditionalFields" label="Juizo" source-type="AdditionalFields">
        <TAG><![CDATA[#CONTEXTPROCESS:CA:Juizo#]]></TAG>
        <VALUE><![CDATA[Juizo]]></VALUE>
        <XPATH><![CDATA[/PROCESS/FIELDS/FIELD[NAME='Juizo']/VALUE]]></XPATH>
      </FIELD>
      <FIELD type="AdditionalFields" label="N_Proc_Tribunal" source-type="AdditionalFields">
        <TAG><![CDATA[#CONTEXTPROCESS:CA:N_Proc_Tribunal#]]></TAG>
        <VALUE><![CDATA[N_Proc_Tribunal]]></VALUE>
        <XPATH><![CDATA[/PROCESS/FIELDS/FIELD[NAME='N_Proc_Tribunal']/VALUE]]></XPATH>
      </FIELD>
      <FIELD type="AdditionalFields" label="Julgamentos" source-type="AdditionalFields">
        <TAG><![CDATA[#CONTEXTPROCESS:CA:Julgamentos#]]></TAG>
        <VALUE><![CDATA[Julgamentos]]></VALUE>
        <XPATH><![CDATA[/PROCESS/FIELDS/FIELD[NAME='Julgamentos']/VALUE]]></XPATH>
      </FIELD>
      <FIELD type="AdditionalFields" label="Testem_ISP_Conv" source-type="AdditionalFields">
        <TAG><![CDATA[#CONTEXTPROCESS:CA:Testem_ISP_Conv#]]></TAG>
        <VALUE><![CDATA[Testem_ISP_Conv]]></VALUE>
        <XPATH><![CDATA[/PROCESS/FIELDS/FIELD[NAME='Testem_ISP_Conv']/VALUE]]></XPATH>
      </FIELD>
      <FIELD type="AdditionalFields" label="Recurso_Relacao" source-type="AdditionalFields">
        <TAG><![CDATA[#CONTEXTPROCESS:CA:Recurso_Relacao#]]></TAG>
        <VALUE><![CDATA[Recurso_Relacao]]></VALUE>
        <XPATH><![CDATA[/PROCESS/FIELDS/FIELD[NAME='Recurso_Relacao']/VALUE]]></XPATH>
      </FIELD>
      <FIELD type="AdditionalFields" label="Res_Impug_jud" source-type="AdditionalFields">
        <TAG><![CDATA[#CONTEXTPROCESS:CA:Res_Impug_jud#]]></TAG>
        <VALUE><![CDATA[Res_Impug_jud]]></VALUE>
        <XPATH><![CDATA[/PROCESS/FIELDS/FIELD[NAME='Res_Impug_jud']/VALUE]]></XPATH>
      </FIELD>
      <FIELD type="AdditionalFields" label="N_Cert_Proc_Exc" source-type="AdditionalFields">
        <TAG><![CDATA[#CONTEXTPROCESS:CA:N_Cert_Proc_Exc#]]></TAG>
        <VALUE><![CDATA[N_Cert_Proc_Exc]]></VALUE>
        <XPATH><![CDATA[/PROCESS/FIELDS/FIELD[NAME='N_Cert_Proc_Exc']/VALUE]]></XPATH>
      </FIELD>
      <FIELD type="AdditionalFields" label="Proc_Materializ" source-type="AdditionalFields">
        <TAG><![CDATA[#CONTEXTPROCESS:CA:Proc_Materializ#]]></TAG>
        <VALUE><![CDATA[Proc_Materializ]]></VALUE>
        <XPATH><![CDATA[/PROCESS/FIELDS/FIELD[NAME='Proc_Materializ']/VALUE]]></XPATH>
      </FIELD>
      <FIELD type="AdditionalFields" label="Nome_Arguido" source-type="AdditionalFields">
        <TAG><![CDATA[#CONTEXTPROCESS:CA:Nome_Arguido#]]></TAG>
        <VALUE><![CDATA[Nome_Arguido]]></VALUE>
        <XPATH><![CDATA[/PROCESS/FIELDS/FIELD[NAME='Nome_Arguido']/VALUE]]></XPATH>
      </FIELD>
      <FIELD type="AdditionalFields" label="Tipo_Arguido" source-type="AdditionalFields">
        <TAG><![CDATA[#CONTEXTPROCESS:CA:Tipo_Arguido#]]></TAG>
        <VALUE><![CDATA[Tipo_Arguido]]></VALUE>
        <XPATH><![CDATA[/PROCESS/FIELDS/FIELD[NAME='Tipo_Arguido']/VALUE]]></XPATH>
      </FIELD>
      <FIELD type="AdditionalFields" label="Instrutor" source-type="AdditionalFields">
        <TAG><![CDATA[#CONTEXTPROCESS:CA:Instrutor#]]></TAG>
        <VALUE><![CDATA[Instrutor]]></VALUE>
        <XPATH><![CDATA[/PROCESS/FIELDS/FIELD[NAME='Instrutor']/VALUE]]></XPATH>
      </FIELD>
      <FIELD type="AdditionalFields" label="Sub_Sancao_prev" source-type="AdditionalFields">
        <TAG><![CDATA[#CONTEXTPROCESS:CA:Sub_Sancao_prev#]]></TAG>
        <VALUE><![CDATA[Sub_Sancao_prev]]></VALUE>
        <XPATH><![CDATA[/PROCESS/FIELDS/FIELD[NAME='Sub_Sancao_prev']/VALUE]]></XPATH>
      </FIELD>
      <FIELD type="AdditionalFields" label="Tecn_Resp_DSF" source-type="AdditionalFields">
        <TAG><![CDATA[#CONTEXTPROCESS:CA:Tecn_Resp_DSF#]]></TAG>
        <VALUE><![CDATA[Tecn_Resp_DSF]]></VALUE>
        <XPATH><![CDATA[/PROCESS/FIELDS/FIELD[NAME='Tecn_Resp_DSF']/VALUE]]></XPATH>
      </FIELD>
      <FIELD type="AdditionalFields" label="Tecn_Resp_DSS" source-type="AdditionalFields">
        <TAG><![CDATA[#CONTEXTPROCESS:CA:Tecn_Resp_DSS#]]></TAG>
        <VALUE><![CDATA[Tecn_Resp_DSS]]></VALUE>
        <XPATH><![CDATA[/PROCESS/FIELDS/FIELD[NAME='Tecn_Resp_DSS']/VALUE]]></XPATH>
      </FIELD>
      <FIELD type="AdditionalFields" label="Tecn_Resp_DCM" source-type="AdditionalFields">
        <TAG><![CDATA[#CONTEXTPROCESS:CA:Tecn_Resp_DCM#]]></TAG>
        <VALUE><![CDATA[Tecn_Resp_DCM]]></VALUE>
        <XPATH><![CDATA[/PROCESS/FIELDS/FIELD[NAME='Tecn_Resp_DCM']/VALUE]]></XPATH>
      </FIELD>
      <FIELD type="AdditionalFields" label="Tecn_Resp_DARF" source-type="AdditionalFields">
        <TAG><![CDATA[#CONTEXTPROCESS:CA:Tecn_Resp_DARF#]]></TAG>
        <VALUE><![CDATA[Tecn_Resp_DARF]]></VALUE>
        <XPATH><![CDATA[/PROCESS/FIELDS/FIELD[NAME='Tecn_Resp_DARF']/VALUE]]></XPATH>
      </FIELD>
      <FIELD type="AdditionalFields" label="Tecn_Resp_DARM" source-type="AdditionalFields">
        <TAG><![CDATA[#CONTEXTPROCESS:CA:Tecn_Resp_DARM#]]></TAG>
        <VALUE><![CDATA[Tecn_Resp_DARM]]></VALUE>
        <XPATH><![CDATA[/PROCESS/FIELDS/FIELD[NAME='Tecn_Resp_DARM']/VALUE]]></XPATH>
      </FIELD>
      <FIELD type="AdditionalFields" label="Tecn_Resp_DES" source-type="AdditionalFields">
        <TAG><![CDATA[#CONTEXTPROCESS:CA:Tecn_Resp_DES#]]></TAG>
        <VALUE><![CDATA[Tecn_Resp_DES]]></VALUE>
        <XPATH><![CDATA[/PROCESS/FIELDS/FIELD[NAME='Tecn_Resp_DES']/VALUE]]></XPATH>
      </FIELD>
      <FIELD type="AdditionalFields" label="Tecn_Resp_DRS" source-type="AdditionalFields">
        <TAG><![CDATA[#CONTEXTPROCESS:CA:Tecn_Resp_DRS#]]></TAG>
        <VALUE><![CDATA[Tecn_Resp_DRS]]></VALUE>
        <XPATH><![CDATA[/PROCESS/FIELDS/FIELD[NAME='Tecn_Resp_DRS']/VALUE]]></XPATH>
      </FIELD>
      <FIELD type="AdditionalFields" label="Tecn_Resp_DPR" source-type="AdditionalFields">
        <TAG><![CDATA[#CONTEXTPROCESS:CA:Tecn_Resp_DPR#]]></TAG>
        <VALUE><![CDATA[Tecn_Resp_DPR]]></VALUE>
        <XPATH><![CDATA[/PROCESS/FIELDS/FIELD[NAME='Tecn_Resp_DPR']/VALUE]]></XPATH>
      </FIELD>
      <FIELD type="AdditionalFields" label="Tecn_Resp_DJU" source-type="AdditionalFields">
        <TAG><![CDATA[#CONTEXTPROCESS:CA:Tecn_Resp_DJU#]]></TAG>
        <VALUE><![CDATA[Tecn_Resp_DJU]]></VALUE>
        <XPATH><![CDATA[/PROCESS/FIELDS/FIELD[NAME='Tecn_Resp_DJU']/VALUE]]></XPATH>
      </FIELD>
      <FIELD type="AdditionalFields" label="TP_11.01.02" source-type="AdditionalFields">
        <TAG><![CDATA[#CONTEXTPROCESS:CA:TP_11.01.02#]]></TAG>
        <VALUE><![CDATA[TP_11.01.02]]></VALUE>
        <XPATH><![CDATA[/PROCESS/FIELDS/FIELD[NAME='TP_11.01.02']/VALUE]]></XPATH>
      </FIELD>
      <FIELD type="AdditionalFields" label="TP_11.01.03" source-type="AdditionalFields">
        <TAG><![CDATA[#CONTEXTPROCESS:CA:TP_11.01.03#]]></TAG>
        <VALUE><![CDATA[TP_11.01.03]]></VALUE>
        <XPATH><![CDATA[/PROCESS/FIELDS/FIELD[NAME='TP_11.01.03']/VALUE]]></XPATH>
      </FIELD>
      <FIELD type="AdditionalFields" label="TP_11.01.08" source-type="AdditionalFields">
        <TAG><![CDATA[#CONTEXTPROCESS:CA:TP_11.01.08#]]></TAG>
        <VALUE><![CDATA[TP_11.01.08]]></VALUE>
        <XPATH><![CDATA[/PROCESS/FIELDS/FIELD[NAME='TP_11.01.08']/VALUE]]></XPATH>
      </FIELD>
      <FIELD type="AdditionalFields" label="TP_11.01.09" source-type="AdditionalFields">
        <TAG><![CDATA[#CONTEXTPROCESS:CA:TP_11.01.09#]]></TAG>
        <VALUE><![CDATA[TP_11.01.09]]></VALUE>
        <XPATH><![CDATA[/PROCESS/FIELDS/FIELD[NAME='TP_11.01.09']/VALUE]]></XPATH>
      </FIELD>
      <FIELD type="AdditionalFields" label="TP_11.01.13" source-type="AdditionalFields">
        <TAG><![CDATA[#CONTEXTPROCESS:CA:TP_11.01.13#]]></TAG>
        <VALUE><![CDATA[TP_11.01.13]]></VALUE>
        <XPATH><![CDATA[/PROCESS/FIELDS/FIELD[NAME='TP_11.01.13']/VALUE]]></XPATH>
      </FIELD>
      <FIELD type="AdditionalFields" label="TP_11.01.19.02" source-type="AdditionalFields">
        <TAG><![CDATA[#CONTEXTPROCESS:CA:TP_11.01.19.02#]]></TAG>
        <VALUE><![CDATA[TP_11.01.19.02]]></VALUE>
        <XPATH><![CDATA[/PROCESS/FIELDS/FIELD[NAME='TP_11.01.19.02']/VALUE]]></XPATH>
      </FIELD>
      <FIELD type="AdditionalFields" label="TP_11.01.20.01" source-type="AdditionalFields">
        <TAG><![CDATA[#CONTEXTPROCESS:CA:TP_11.01.20.01#]]></TAG>
        <VALUE><![CDATA[TP_11.01.20.01]]></VALUE>
        <XPATH><![CDATA[/PROCESS/FIELDS/FIELD[NAME='TP_11.01.20.01']/VALUE]]></XPATH>
      </FIELD>
      <FIELD type="AdditionalFields" label="TP_11.01.20.02" source-type="AdditionalFields">
        <TAG><![CDATA[#CONTEXTPROCESS:CA:TP_11.01.20.02#]]></TAG>
        <VALUE><![CDATA[TP_11.01.20.02]]></VALUE>
        <XPATH><![CDATA[/PROCESS/FIELDS/FIELD[NAME='TP_11.01.20.02']/VALUE]]></XPATH>
      </FIELD>
      <FIELD type="AdditionalFields" label="TP_11.01.21.04" source-type="AdditionalFields">
        <TAG><![CDATA[#CONTEXTPROCESS:CA:TP_11.01.21.04#]]></TAG>
        <VALUE><![CDATA[TP_11.01.21.04]]></VALUE>
        <XPATH><![CDATA[/PROCESS/FIELDS/FIELD[NAME='TP_11.01.21.04']/VALUE]]></XPATH>
      </FIELD>
      <FIELD type="AdditionalFields" label="TP_11.02.22.02" source-type="AdditionalFields">
        <TAG><![CDATA[#CONTEXTPROCESS:CA:TP_11.02.22.02#]]></TAG>
        <VALUE><![CDATA[TP_11.02.22.02]]></VALUE>
        <XPATH><![CDATA[/PROCESS/FIELDS/FIELD[NAME='TP_11.02.22.02']/VALUE]]></XPATH>
      </FIELD>
      <FIELD type="AdditionalFields" label="TP_11.05.03" source-type="AdditionalFields">
        <TAG><![CDATA[#CONTEXTPROCESS:CA:TP_11.05.03#]]></TAG>
        <VALUE><![CDATA[TP_11.05.03]]></VALUE>
        <XPATH><![CDATA[/PROCESS/FIELDS/FIELD[NAME='TP_11.05.03']/VALUE]]></XPATH>
      </FIELD>
      <FIELD type="AdditionalFields" label="TP_11.05.07.03" source-type="AdditionalFields">
        <TAG><![CDATA[#CONTEXTPROCESS:CA:TP_11.05.07.03#]]></TAG>
        <VALUE><![CDATA[TP_11.05.07.03]]></VALUE>
        <XPATH><![CDATA[/PROCESS/FIELDS/FIELD[NAME='TP_11.05.07.03']/VALUE]]></XPATH>
      </FIELD>
      <FIELD type="AdditionalFields" label="Ano_Sem_Tri_Ref" source-type="AdditionalFields">
        <TAG><![CDATA[#CONTEXTPROCESS:CA:Ano_Sem_Tri_Ref#]]></TAG>
        <VALUE><![CDATA[Ano_Sem_Tri_Ref]]></VALUE>
        <XPATH><![CDATA[/PROCESS/FIELDS/FIELD[NAME='Ano_Sem_Tri_Ref']/VALUE]]></XPATH>
      </FIELD>
      <FIELD type="AdditionalFields" label="Dat/Ano" source-type="AdditionalFields">
        <TAG><![CDATA[#CONTEXTPROCESS:CA:Dat/Ano#]]></TAG>
        <VALUE><![CDATA[Dat/Ano]]></VALUE>
        <XPATH><![CDATA[/PROCESS/FIELDS/FIELD[NAME='Dat/Ano']/VALUE]]></XPATH>
      </FIELD>
      <FIELD type="AdditionalFields" label="Ref." source-type="AdditionalFields">
        <TAG><![CDATA[#CONTEXTPROCESS:CA:Ref.#]]></TAG>
        <VALUE><![CDATA[Ref.]]></VALUE>
        <XPATH><![CDATA[/PROCESS/FIELDS/FIELD[NAME='Ref.']/VALUE]]></XPATH>
      </FIELD>
      <FIELD type="AdditionalFields" label="UO/Dep" source-type="AdditionalFields">
        <TAG><![CDATA[#CONTEXTPROCESS:CA:UO/Dep#]]></TAG>
        <VALUE><![CDATA[UO/Dep]]></VALUE>
        <XPATH><![CDATA[/PROCESS/FIELDS/FIELD[NAME='UO/Dep']/VALUE]]></XPATH>
      </FIELD>
      <FIELD type="AdditionalFields" label="Tp_06.01.02" source-type="AdditionalFields">
        <TAG><![CDATA[#CONTEXTPROCESS:CA:Tp_06.01.02#]]></TAG>
        <VALUE><![CDATA[Tp_06.01.02]]></VALUE>
        <XPATH><![CDATA[/PROCESS/FIELDS/FIELD[NAME='Tp_06.01.02']/VALUE]]></XPATH>
      </FIELD>
      <FIELD type="AdditionalFields" label="Tp_04.01.02" source-type="AdditionalFields">
        <TAG><![CDATA[#CONTEXTPROCESS:CA:Tp_04.01.02#]]></TAG>
        <VALUE><![CDATA[Tp_04.01.02]]></VALUE>
        <XPATH><![CDATA[/PROCESS/FIELDS/FIELD[NAME='Tp_04.01.02']/VALUE]]></XPATH>
      </FIELD>
      <FIELD type="AdditionalFields" label="TP_15.02.01" source-type="AdditionalFields">
        <TAG><![CDATA[#CONTEXTPROCESS:CA:TP_15.02.01#]]></TAG>
        <VALUE><![CDATA[TP_15.02.01]]></VALUE>
        <XPATH><![CDATA[/PROCESS/FIELDS/FIELD[NAME='TP_15.02.01']/VALUE]]></XPATH>
      </FIELD>
      <FIELD type="AdditionalFields" label="TP_15.02.02" source-type="AdditionalFields">
        <TAG><![CDATA[#CONTEXTPROCESS:CA:TP_15.02.02#]]></TAG>
        <VALUE><![CDATA[TP_15.02.02]]></VALUE>
        <XPATH><![CDATA[/PROCESS/FIELDS/FIELD[NAME='TP_15.02.02']/VALUE]]></XPATH>
      </FIELD>
      <FIELD type="AdditionalFields" label="Resp_Equip_DARF" source-type="AdditionalFields">
        <TAG><![CDATA[#CONTEXTPROCESS:CA:Resp_Equip_DARF#]]></TAG>
        <VALUE><![CDATA[Resp_Equip_DARF]]></VALUE>
        <XPATH><![CDATA[/PROCESS/FIELDS/FIELD[NAME='Resp_Equip_DARF']/VALUE]]></XPATH>
      </FIELD>
      <FIELD type="AdditionalFields" label="Ent_Tipo" source-type="AdditionalFields">
        <TAG><![CDATA[#CONTEXTPROCESS:CA:Ent_Tipo#]]></TAG>
        <VALUE><![CDATA[Ent_Tipo]]></VALUE>
        <XPATH><![CDATA[/PROCESS/FIELDS/FIELD[NAME='Ent_Tipo']/VALUE]]></XPATH>
      </FIELD>
      <FIELD type="AdditionalFields" label="Ent_NIF" source-type="AdditionalFields">
        <TAG><![CDATA[#CONTEXTPROCESS:CA:Ent_NIF#]]></TAG>
        <VALUE><![CDATA[Ent_NIF]]></VALUE>
        <XPATH><![CDATA[/PROCESS/FIELDS/FIELD[NAME='Ent_NIF']/VALUE]]></XPATH>
      </FIELD>
      <FIELD type="AdditionalFields" label="Tecn_Resp_DARS" source-type="AdditionalFields">
        <TAG><![CDATA[#CONTEXTPROCESS:CA:Tecn_Resp_DARS#]]></TAG>
        <VALUE><![CDATA[Tecn_Resp_DARS]]></VALUE>
        <XPATH><![CDATA[/PROCESS/FIELDS/FIELD[NAME='Tecn_Resp_DARS']/VALUE]]></XPATH>
      </FIELD>
      <FIELD type="AdditionalFields" label="Al_Sancao_Prev" source-type="AdditionalFields">
        <TAG><![CDATA[#CONTEXTPROCESS:CA:Al_Sancao_Prev#]]></TAG>
        <VALUE><![CDATA[Al_Sancao_Prev]]></VALUE>
        <XPATH><![CDATA[/PROCESS/FIELDS/FIELD[NAME='Al_Sancao_Prev']/VALUE]]></XPATH>
      </FIELD>
      <FIELD type="AdditionalFields" label="Sal_Sancao_Prev" source-type="AdditionalFields">
        <TAG><![CDATA[#CONTEXTPROCESS:CA:Sal_Sancao_Prev#]]></TAG>
        <VALUE><![CDATA[Sal_Sancao_Prev]]></VALUE>
        <XPATH><![CDATA[/PROCESS/FIELDS/FIELD[NAME='Sal_Sancao_Prev']/VALUE]]></XPATH>
      </FIELD>
      <FIELD type="AdditionalFields" label="Pessoa_Colectiv" source-type="AdditionalFields">
        <TAG><![CDATA[#CONTEXTPROCESS:CA:Pessoa_Colectiv#]]></TAG>
        <VALUE><![CDATA[Pessoa_Colectiv]]></VALUE>
        <XPATH><![CDATA[/PROCESS/FIELDS/FIELD[NAME='Pessoa_Colectiv']/VALUE]]></XPATH>
      </FIELD>
      <FIELD type="AdditionalFields" label="Mandat_Arguido" source-type="AdditionalFields">
        <TAG><![CDATA[#CONTEXTPROCESS:CA:Mandat_Arguido#]]></TAG>
        <VALUE><![CDATA[Mandat_Arguido]]></VALUE>
        <XPATH><![CDATA[/PROCESS/FIELDS/FIELD[NAME='Mandat_Arguido']/VALUE]]></XPATH>
      </FIELD>
      <FIELD type="AdditionalFields" label="Tecnicos_DCM" source-type="AdditionalFields">
        <TAG><![CDATA[#CONTEXTPROCESS:CA:Tecnicos_DCM#]]></TAG>
        <VALUE><![CDATA[Tecnicos_DCM]]></VALUE>
        <XPATH><![CDATA[/PROCESS/FIELDS/FIELD[NAME='Tecnicos_DCM']/VALUE]]></XPATH>
      </FIELD>
      <FIELD type="AdditionalFields" label="N_Carta_CDI" source-type="AdditionalFields">
        <TAG><![CDATA[#CONTEXTPROCESS:CA:N_Carta_CDI#]]></TAG>
        <VALUE><![CDATA[N_Carta_CDI]]></VALUE>
        <XPATH><![CDATA[/PROCESS/FIELDS/FIELD[NAME='N_Carta_CDI']/VALUE]]></XPATH>
      </FIELD>
      <FIELD type="AdditionalFields" label="Tipo_Represent" source-type="AdditionalFields">
        <TAG><![CDATA[#CONTEXTPROCESS:CA:Tipo_Represent#]]></TAG>
        <VALUE><![CDATA[Tipo_Represent]]></VALUE>
        <XPATH><![CDATA[/PROCESS/FIELDS/FIELD[NAME='Tipo_Represent']/VALUE]]></XPATH>
      </FIELD>
      <FIELD type="AdditionalFields" label="Tecn_Resp_DDI" source-type="AdditionalFields">
        <TAG><![CDATA[#CONTEXTPROCESS:CA:Tecn_Resp_DDI#]]></TAG>
        <VALUE><![CDATA[Tecn_Resp_DDI]]></VALUE>
        <XPATH><![CDATA[/PROCESS/FIELDS/FIELD[NAME='Tecn_Resp_DDI']/VALUE]]></XPATH>
      </FIELD>
      <FIELD type="AdditionalFields" label="Ent_PNome" source-type="AdditionalFields">
        <TAG><![CDATA[#CONTEXTPROCESS:CA:Ent_PNome#]]></TAG>
        <VALUE><![CDATA[Ent_PNome]]></VALUE>
        <XPATH><![CDATA[/PROCESS/FIELDS/FIELD[NAME='Ent_PNome']/VALUE]]></XPATH>
      </FIELD>
      <FIELD type="AdditionalFields" label="Ent_PCod" source-type="AdditionalFields">
        <TAG><![CDATA[#CONTEXTPROCESS:CA:Ent_PCod#]]></TAG>
        <VALUE><![CDATA[Ent_PCod]]></VALUE>
        <XPATH><![CDATA[/PROCESS/FIELDS/FIELD[NAME='Ent_PCod']/VALUE]]></XPATH>
      </FIELD>
      <FIELD type="AdditionalFields" label="Ent_PNif" source-type="AdditionalFields">
        <TAG><![CDATA[#CONTEXTPROCESS:CA:Ent_PNif#]]></TAG>
        <VALUE><![CDATA[Ent_PNif]]></VALUE>
        <XPATH><![CDATA[/PROCESS/FIELDS/FIELD[NAME='Ent_PNif']/VALUE]]></XPATH>
      </FIELD>
      <FIELD type="AdditionalFields" label="Ent_PTipo" source-type="AdditionalFields">
        <TAG><![CDATA[#CONTEXTPROCESS:CA:Ent_PTipo#]]></TAG>
        <VALUE><![CDATA[Ent_PTipo]]></VALUE>
        <XPATH><![CDATA[/PROCESS/FIELDS/FIELD[NAME='Ent_PTipo']/VALUE]]></XPATH>
      </FIELD>
      <FIELD type="AdditionalFields" label="Dat_Autorizacao" source-type="AdditionalFields">
        <TAG><![CDATA[#CONTEXTPROCESS:CA:Dat_Autorizacao#]]></TAG>
        <VALUE><![CDATA[Dat_Autorizacao]]></VALUE>
        <XPATH><![CDATA[/PROCESS/FIELDS/FIELD[NAME='Dat_Autorizacao']/VALUE]]></XPATH>
      </FIELD>
      <FIELD type="AdditionalFields" label="Tempo_prsv" source-type="AdditionalFields">
        <TAG><![CDATA[#CONTEXTPROCESS:CA:Tempo_prsv#]]></TAG>
        <VALUE><![CDATA[Tempo_prsv]]></VALUE>
        <XPATH><![CDATA[/PROCESS/FIELDS/FIELD[NAME='Tempo_prsv']/VALUE]]></XPATH>
      </FIELD>
      <FIELD type="AdditionalFields" label="Dt_Autorizacao" source-type="AdditionalFields">
        <TAG><![CDATA[#CONTEXTPROCESS:CA:Dt_Autorizacao#]]></TAG>
        <VALUE><![CDATA[Dt_Autorizacao]]></VALUE>
        <XPATH><![CDATA[/PROCESS/FIELDS/FIELD[NAME='Dt_Autorizacao']/VALUE]]></XPATH>
      </FIELD>
      <FIELD type="AdditionalFields" label="Sem_efeito" source-type="AdditionalFields">
        <TAG><![CDATA[#CONTEXTPROCESS:CA:Sem_efeito#]]></TAG>
        <VALUE><![CDATA[Sem_efeito]]></VALUE>
        <XPATH><![CDATA[/PROCESS/FIELDS/FIELD[NAME='Sem_efeito']/VALUE]]></XPATH>
      </FIELD>
      <FIELD type="AdditionalFields" label="TAG" source-type="AdditionalFields">
        <TAG><![CDATA[#CONTEXTPROCESS:CA:TAG#]]></TAG>
        <VALUE><![CDATA[TAG]]></VALUE>
        <XPATH><![CDATA[/PROCESS/FIELDS/FIELD[NAME='TAG']/VALUE]]></XPATH>
      </FIELD>
      <FIELD type="AdditionalFields" label="TESTE" source-type="AdditionalFields">
        <TAG><![CDATA[#CONTEXTPROCESS:CA:TESTE#]]></TAG>
        <VALUE><![CDATA[TESTE]]></VALUE>
        <XPATH><![CDATA[/PROCESS/FIELDS/FIELD[NAME='TESTE']/VALUE]]></XPATH>
      </FIELD>
      <FIELD type="AdditionalFields" label="Tipo_Conta" source-type="AdditionalFields">
        <TAG><![CDATA[#CONTEXTPROCESS:CA:Tipo_Conta#]]></TAG>
        <VALUE><![CDATA[Tipo_Conta]]></VALUE>
        <XPATH><![CDATA[/PROCESS/FIELDS/FIELD[NAME='Tipo_Conta']/VALUE]]></XPATH>
      </FIELD>
      <FIELD type="AdditionalFields" label="Relevante" source-type="AdditionalFields">
        <TAG><![CDATA[#CONTEXTPROCESS:CA:Relevante#]]></TAG>
        <VALUE><![CDATA[Relevante]]></VALUE>
        <XPATH><![CDATA[/PROCESS/FIELDS/FIELD[NAME='Relevante']/VALUE]]></XPATH>
      </FIELD>
      <FIELD type="AdditionalFields" label="Documento_Papel" source-type="AdditionalFields">
        <TAG><![CDATA[#CONTEXTPROCESS:CA:Documento_Papel#]]></TAG>
        <VALUE><![CDATA[Documento_Papel]]></VALUE>
        <XPATH><![CDATA[/PROCESS/FIELDS/FIELD[NAME='Documento_Papel']/VALUE]]></XPATH>
      </FIELD>
      <FIELD type="AdditionalFields" label="Tipo_Acesso" source-type="AdditionalFields">
        <TAG><![CDATA[#CONTEXTPROCESS:CA:Tipo_Acesso#]]></TAG>
        <VALUE><![CDATA[Tipo_Acesso]]></VALUE>
        <XPATH><![CDATA[/PROCESS/FIELDS/FIELD[NAME='Tipo_Acesso']/VALUE]]></XPATH>
      </FIELD>
      <FIELD type="AdditionalFields" label="Descricao_NRO" source-type="AdditionalFields">
        <TAG><![CDATA[#CONTEXTPROCESS:CA:Descricao_NRO#]]></TAG>
        <VALUE><![CDATA[Descricao_NRO]]></VALUE>
        <XPATH><![CDATA[/PROCESS/FIELDS/FIELD[NAME='Descricao_NRO']/VALUE]]></XPATH>
      </FIELD>
      <FIELD type="AdditionalFields" label="Ano_Ref" source-type="AdditionalFields">
        <TAG><![CDATA[#CONTEXTPROCESS:CA:Ano_Ref#]]></TAG>
        <VALUE><![CDATA[Ano_Ref]]></VALUE>
        <XPATH><![CDATA[/PROCESS/FIELDS/FIELD[NAME='Ano_Ref']/VALUE]]></XPATH>
      </FIELD>
      <FIELD type="AdditionalFields" label="Mes_Ref" source-type="AdditionalFields">
        <TAG><![CDATA[#CONTEXTPROCESS:CA:Mes_Ref#]]></TAG>
        <VALUE><![CDATA[Mes_Ref]]></VALUE>
        <XPATH><![CDATA[/PROCESS/FIELDS/FIELD[NAME='Mes_Ref']/VALUE]]></XPATH>
      </FIELD>
      <FIELD type="AdditionalFields" label="Situacao" source-type="AdditionalFields">
        <TAG><![CDATA[#CONTEXTPROCESS:CA:Situacao#]]></TAG>
        <VALUE><![CDATA[Situacao]]></VALUE>
        <XPATH><![CDATA[/PROCESS/FIELDS/FIELD[NAME='Situacao']/VALUE]]></XPATH>
      </FIELD>
    </NODE>
  </NODE>
  <!-- END: Process Context -->
  <!-- ISP -->
  <NODE label="Codigo Barras ISP" source-type="CodigoBarrasISP" replaceTest="/ISP">
    <FIELD label="Codigo">
      <TAG><![CDATA[#ISP:CODIGO_BARRAS_ISP#]]></TAG>
      <VALUE><![CDATA[CodigoBarrasISP]]></VALUE>
      <XPATH><![CDATA[/ISP/CodigoBarrasISP]]></XPATH>
    </FIELD>
  </NODE>
  <NODE label="Entidade Principal" replaceTest="/Entities">
    <NODE label="Entidade Registo/Processo">
      <FIELD label="Nif">
        <TAG><![CDATA[#ENTIDADE_PRINCIPAL:ENTIDADE_AVULSO:NIF#]]></TAG>
        <VALUE><![CDATA[Nif]]></VALUE>
        <XPATH><![CDATA[/Entities/Principal/Entidade/EntidadeAvulsa/Nif]]></XPATH>
      </FIELD>
      <FIELD label="Nome Abreviado">
        <TAG><![CDATA[#ENTIDADE_PRINCIPAL:ENTIDADE_AVULSO:NOME_ABREVIADO#]]></TAG>
        <VALUE><![CDATA[Nome Abreviado]]></VALUE>
        <XPATH><![CDATA[/Entities/Principal/Entidade/EntidadeAvulsa/NomeAbreviado]]></XPATH>
      </FIELD>
      <FIELD label="Nome">
        <TAG><![CDATA[#ENTIDADE_PRINCIPAL:ENTIDADE_AVULSO:NOME#]]></TAG>
        <VALUE><![CDATA[Nome]]></VALUE>
        <XPATH><![CDATA[/Entities/Principal/Entidade/EntidadeAvulsa/Nome]]></XPATH>
      </FIELD>
      <FIELD label="Titulo">
        <TAG><![CDATA[#ENTIDADE_PRINCIPAL:ENTIDADE_AVULSO:TITULO#]]></TAG>
        <VALUE><![CDATA[Titulo]]></VALUE>
        <XPATH><![CDATA[/Entities/Principal/Entidade/EntidadeAvulsa/Titulo]]></XPATH>
      </FIELD>
      <FIELD label="Email">
        <TAG><![CDATA[#ENTIDADE_PRINCIPAL:ENTIDADE_AVULSO:EMAIL#]]></TAG>
        <VALUE><![CDATA[Email]]></VALUE>
        <XPATH><![CDATA[/Entities/Principal/Entidade/EntidadeAvulsa/Email]]></XPATH>
      </FIELD>
      <FIELD label="Fax">
        <TAG><![CDATA[#ENTIDADE_PRINCIPAL:ENTIDADE_AVULSO:FAX#]]></TAG>
        <VALUE><![CDATA[Fax]]></VALUE>
        <XPATH><![CDATA[/Entities/Principal/Entidade/EntidadeAvulsa/Fax]]></XPATH>
      </FIELD>
      <FIELD label="Telefone">
        <TAG><![CDATA[#ENTIDADE_PRINCIPAL:ENTIDADE_AVULSO:TELEFONE#]]></TAG>
        <VALUE><![CDATA[Telefone]]></VALUE>
        <XPATH><![CDATA[/Entities/Principal/Entidade/EntidadeAvulsa/Telefone]]></XPATH>
      </FIELD>
      <FIELD label="Morada ">
        <TAG><![CDATA[#ENTIDADE_PRINCIPAL:ENTIDADE_AVULSO:MORADA_#]]></TAG>
        <VALUE><![CDATA[Morada ]]></VALUE>
        <XPATH><![CDATA[/Entities/Principal/Entidade/EntidadeAvulsa/XMorada]]></XPATH>
      </FIELD>
      <FIELD label="Localidade">
        <TAG><![CDATA[#ENTIDADE_PRINCIPAL:ENTIDADE_AVULSO:LOCALIDADE#]]></TAG>
        <VALUE><![CDATA[Localidade]]></VALUE>
        <XPATH><![CDATA[/Entities/Principal/Entidade/EntidadeAvulsa/Localidade]]></XPATH>
      </FIELD>
      <NODE label="Codigo Postal">
        <FIELD label="Codigo Postal 4">
          <TAG><![CDATA[#ENTIDADE_PRINCIPAL:ENTIDADE_AVULSO:CODIGO_POSTAL:CP4#]]></TAG>
          <VALUE><![CDATA[Codigo Postal 4]]></VALUE>
          <XPATH><![CDATA[/Entities/Principal/Entidade/EntidadeAvulsa/CodigoPostal/CodPostal4]]></XPATH>
        </FIELD>
        <FIELD label="Codigo Postal 3">
          <TAG><![CDATA[#ENTIDADE_PRINCIPAL:ENTIDADE_AVULSO:CODIGO_POSTAL:CP3#]]></TAG>
          <VALUE><![CDATA[Codigo Postal 3]]></VALUE>
          <XPATH><![CDATA[/Entities/Principal/Entidade/EntidadeAvulsa/CodigoPostal/CodPostal3]]></XPATH>
        </FIELD>
        <FIELD label="Localidade">
          <TAG><![CDATA[#ENTIDADE_PRINCIPAL:ENTIDADE_AVULSO:CODIGO_POSTAL:LOCALIDADE#]]></TAG>
          <VALUE><![CDATA[Localidade Postal]]></VALUE>
          <XPATH><![CDATA[/Entities/Principal/Entidade/EntidadeAvulsa/CodigoPostal/LocalidadePostal]]></XPATH>
        </FIELD>
      </NODE>
      <FIELD label="Morada Correio">
        <TAG><![CDATA[#ENTIDADE_PRINCIPAL:ENTIDADE_AVULSO:MORADACORREIO#]]></TAG>
        <VALUE><![CDATA[MoradaCorreio]]></VALUE>
        <XPATH><![CDATA[/Entities/Principal/Entidade/EntidadeAvulsa/MoradaCorreio]]></XPATH>
      </FIELD>
      <FIELD label="Localidade Correio">
        <TAG><![CDATA[#ENTIDADE_PRINCIPAL:ENTIDADE_AVULSO:LOCALIDADECORREIO#]]></TAG>
        <VALUE><![CDATA[LocalidadeCorreio]]></VALUE>
        <XPATH><![CDATA[/Entities/Principal/Entidade/EntidadeAvulsa/LocalidadeCorreio]]></XPATH>
      </FIELD>
      <NODE label="Codigo Postal Correio">
        <FIELD label="Codigo Postal Correio 4">
          <TAG><![CDATA[#ENTIDADE_PRINCIPAL:ENTIDADE_AVULSO:CPC:CP4#]]></TAG>
          <VALUE><![CDATA[Codigo Postal Correio 4]]></VALUE>
          <XPATH><![CDATA[/Entities/Principal/Entidade/EntidadeAvulsa/CodigoPostalCorreio/CodigoPostal4]]></XPATH>
        </FIELD>
        <FIELD label="Codigo Postal Correio 3">
          <TAG><![CDATA[#ENTIDADE_PRINCIPAL:ENTIDADE_AVULSO:CPC:CP3#]]></TAG>
          <VALUE><![CDATA[Codigo Postal Correio 3]]></VALUE>
          <XPATH><![CDATA[/Entities/Principal/Entidade/EntidadeAvulsa/CodigoPostalCorreio/CodigoPostal3]]></XPATH>
        </FIELD>
        <FIELD label="Localidade Postal Correio">
          <TAG><![CDATA[#ENTIDADE_PRINCIPAL:ENTIDADE_AVULSO:CPC:LOCALIDADE#]]></TAG>
          <VALUE><![CDATA[Localidade Postal Correio]]></VALUE>
          <XPATH><![CDATA[/Entities/Principal/Entidade/EntidadeAvulsa/CodigoPostalCorreio/Localidade]]></XPATH>
        </FIELD>
      </NODE>
    </NODE>
    <NODE label="Outra Entidade">
      <FIELD label="Nif">
        <TAG><![CDATA[#ENTIDADE_PRINCIPAL:OUTRA_ENTIDADE:NIF#]]></TAG>
        <VALUE><![CDATA[Nif]]></VALUE>
        <XPATH><![CDATA[/Entities/Principal/Entidade/OutraEntidade/Nif]]></XPATH>
      </FIELD>
      <FIELD label="Nome Abreviado">
        <TAG><![CDATA[#ENTIDADE_PRINCIPAL:OUTRA_ENTIDADE:NOME_ABREVIADO#]]></TAG>
        <VALUE><![CDATA[Nome Abreviado]]></VALUE>
        <XPATH><![CDATA[/Entities/Principal/Entidade/OutraEntidade/NomeAbreviado]]></XPATH>
      </FIELD>
      <FIELD label="Nome">
        <TAG><![CDATA[#ENTIDADE_PRINCIPAL:OUTRA_ENTIDADE:NOME#]]></TAG>
        <VALUE><![CDATA[Nome]]></VALUE>
        <XPATH><![CDATA[/Entities/Principal/Entidade/OutraEntidade/Nome]]></XPATH>
      </FIELD>
      <FIELD label="Tipo">
        <TAG><![CDATA[#ENTIDADE_PRINCIPAL:OUTRA_ENTIDADE:TIPO#]]></TAG>
        <VALUE><![CDATA[Tipo]]></VALUE>
        <XPATH><![CDATA[/Entities/Principal/Entidade/OutraEntidade/Tipo]]></XPATH>
      </FIELD>
      <FIELD label="Data Encerramento">
        <TAG><![CDATA[#ENTIDADE_PRINCIPAL:OUTRA_ENTIDADE:DATA_ENCERRAMENTO#]]></TAG>
        <VALUE><![CDATA[Data Encerramento]]></VALUE>
        <XPATH><![CDATA[/Entities/Principal/Entidade/OutraEntidade/DataEncerramento]]></XPATH>
      </FIELD>
      <FIELD label="Email">
        <TAG><![CDATA[#ENTIDADE_PRINCIPAL:OUTRA_ENTIDADE:EMAIL#]]></TAG>
        <VALUE><![CDATA[Email]]></VALUE>
        <XPATH><![CDATA[/Entities/Principal/Entidade/OutraEntidade/Email]]></XPATH>
      </FIELD>
      <FIELD label="Fax">
        <TAG><![CDATA[#ENTIDADE_PRINCIPAL:OUTRA_ENTIDADE:FAX#]]></TAG>
        <VALUE><![CDATA[Fax]]></VALUE>
        <XPATH><![CDATA[/Entities/Principal/Entidade/OutraEntidade/Fax]]></XPATH>
      </FIELD>
      <FIELD label="Telefone">
        <TAG><![CDATA[#ENTIDADE_PRINCIPAL:OUTRA_ENTIDADE:TELEFONE#]]></TAG>
        <VALUE><![CDATA[Telefone]]></VALUE>
        <XPATH><![CDATA[/Entities/Principal/Entidade/OutraEntidade/Telefone]]></XPATH>
      </FIELD>
      <FIELD label="Codigo Postal Estrangeiro">
        <TAG><![CDATA[#ENTIDADE_PRINCIPAL:OUTRA_ENTIDADE:CODIGO_POSTAL_ESTRANGEIRO#]]></TAG>
        <VALUE><![CDATA[Codigo Postal Estrangeiro]]></VALUE>
        <XPATH><![CDATA[/Entities/Principal/Entidade/OutraEntidade/CodigoPostalEstrangeiro]]></XPATH>
      </FIELD>
    </NODE>
    <NODE label="Mediador">
      <FIELD label="Nome Abreviado">
        <TAG><![CDATA[#ENTIDADE_PRINCIPAL:MEDIADOR:NOME_ABREVIADO#]]></TAG>
        <VALUE><![CDATA[Nome Abreviado]]></VALUE>
        <XPATH><![CDATA[/Entities/Principal/Entidade/Mediador/NomeAbreviado]]></XPATH>
      </FIELD>
      <FIELD label="Nome Social">
        <TAG><![CDATA[#ENTIDADE_PRINCIPAL:MEDIADOR:NOME_SOCIAL#]]></TAG>
        <VALUE><![CDATA[Nome Social]]></VALUE>
        <XPATH><![CDATA[/Entities/Principal/Entidade/Mediador/NomeSocial]]></XPATH>
      </FIELD>
      <FIELD label="Numero Mediador">
        <TAG><![CDATA[#ENTIDADE_PRINCIPAL:MEDIADOR:NUMERO_MEDIADOR#]]></TAG>
        <VALUE><![CDATA[Numero Mediador]]></VALUE>
        <XPATH><![CDATA[/Entities/Principal/Entidade/Mediador/NumeroMediador]]></XPATH>
      </FIELD>
      <FIELD label="Ramos">
        <TAG><![CDATA[#ENTIDADE_PRINCIPAL:MEDIADOR:RAMOS#]]></TAG>
        <VALUE><![CDATA[Ramos]]></VALUE>
        <XPATH><![CDATA[/Entities/Principal/Entidade/Mediador/Ramos]]></XPATH>
      </FIELD>
      <FIELD label="Tipo Mediador">
        <TAG><![CDATA[#ENTIDADE_PRINCIPAL:MEDIADOR:TIPO_MEDIADOR#]]></TAG>
        <VALUE><![CDATA[Tipo Mediador]]></VALUE>
        <XPATH><![CDATA[/Entities/Principal/Entidade/Mediador/TipoMediador]]></XPATH>
      </FIELD>
      <FIELD label="Email">
        <TAG><![CDATA[#ENTIDADE_PRINCIPAL:MEDIADOR:EMAIL#]]></TAG>
        <VALUE><![CDATA[Email]]></VALUE>
        <XPATH><![CDATA[/Entities/Principal/Entidade/Mediador/Email]]></XPATH>
      </FIELD>
      <FIELD label="Fax">
        <TAG><![CDATA[#ENTIDADE_PRINCIPAL:MEDIADOR:FAX#]]></TAG>
        <VALUE><![CDATA[Fax]]></VALUE>
        <XPATH><![CDATA[/Entities/Principal/Entidade/Mediador/Fax]]></XPATH>
      </FIELD>
      <FIELD label="Telefone">
        <TAG><![CDATA[#ENTIDADE_PRINCIPAL:MEDIADOR:TELEFONE#]]></TAG>
        <VALUE><![CDATA[Telefone]]></VALUE>
        <XPATH><![CDATA[/Entities/Principal/Entidade/Mediador/Telefone]]></XPATH>
      </FIELD>
    </NODE>
    <NODE label="Fundo">
      <FIELD label="Data Extinção">
        <TAG><![CDATA[#ENTIDADE_PRINCIPAL:FUNDO:DATA_EXTINÇÃO#]]></TAG>
        <VALUE><![CDATA[Data Extinção]]></VALUE>
        <XPATH><![CDATA[/Entities/Principal/Entidade/Fundo/DataExtinção]]></XPATH>
      </FIELD>
      <FIELD label="Tipo">
        <TAG><![CDATA[#ENTIDADE_PRINCIPAL:FUNDO:TIPO#]]></TAG>
        <VALUE><![CDATA[Tipo]]></VALUE>
        <XPATH><![CDATA[/Entities/Principal/Entidade/Fundo/Tipo]]></XPATH>
      </FIELD>
      <FIELD label="NomeAbreviado">
        <TAG><![CDATA[#ENTIDADE_PRINCIPAL:FUNDO:NOMEABREVIADO#]]></TAG>
        <VALUE><![CDATA[NomeAbreviado]]></VALUE>
        <XPATH><![CDATA[/Entities/Principal/Entidade/Fundo/NomeAbreviado]]></XPATH>
      </FIELD>
      <FIELD label="Nome">
        <TAG><![CDATA[#ENTIDADE_PRINCIPAL:FUNDO:NOME#]]></TAG>
        <VALUE><![CDATA[Nome]]></VALUE>
        <XPATH><![CDATA[/Entities/Principal/Entidade/Fundo/Nome]]></XPATH>
      </FIELD>
      <FIELD label="Numero">
        <TAG><![CDATA[#ENTIDADE_PRINCIPAL:FUNDO:NUMERO#]]></TAG>
        <VALUE><![CDATA[Numero]]></VALUE>
        <XPATH><![CDATA[/Entities/Principal/Entidade/Fundo/Numero]]></XPATH>
      </FIELD>
      <NODE label="Entidades Gestoras">
        <NODE label="Lider">
          <FIELD label="Codigo Estatistico">
            <TAG><![CDATA[#ENTIDADE_PRINCIPAL:FUNDO:EG:LIDER:COD#]]></TAG>
            <VALUE><![CDATA[CodigoEstatistico]]></VALUE>
            <XPATH><![CDATA[/Entities/Principal/Entidade/Fundo/EntidadesGestoras/Lider/CodigoEstatistico]]></XPATH>
          </FIELD>
          <FIELD label="Nome Social">
            <TAG><![CDATA[#ENTIDADE_PRINCIPAL:FUNDO:EG:LIDER:NOMESOCIAL#]]></TAG>
            <VALUE><![CDATA[NomeSocial]]></VALUE>
            <XPATH><![CDATA[/Entities/Principal/Entidade/Fundo/EntidadesGestoras/Lider/NomeSocial]]></XPATH>
          </FIELD>
          <FIELD label="Nome Abreviado">
            <TAG><![CDATA[#ENTIDADE_PRINCIPAL:FUNDO:EG:LIDER:NOMEABREVIADO#]]></TAG>
            <VALUE><![CDATA[NomeAbreviado]]></VALUE>
            <XPATH><![CDATA[/Entities/Principal/Entidade/Fundo/EntidadesGestoras/Lider/NomeAbreviado]]></XPATH>
          </FIELD>
          <FIELD label="Morada">
            <TAG><![CDATA[#ENTIDADE_PRINCIPAL:FUNDO:EG:LIDER:MORADA#]]></TAG>
            <VALUE><![CDATA[Morada]]></VALUE>
            <XPATH><![CDATA[/Entities/Principal/Entidade/Fundo/EntidadesGestoras/Lider/Morada]]></XPATH>
          </FIELD>
          <FIELD label="Localidade">
            <TAG><![CDATA[#ENTIDADE_PRINCIPAL:FUNDO:EG:LIDER:LOCALIDADE#]]></TAG>
            <VALUE><![CDATA[Localidade]]></VALUE>
            <XPATH><![CDATA[/Entities/Principal/Entidade/Fundo/EntidadesGestoras/Lider/Localidade]]></XPATH>
          </FIELD>
          <NODE label="Codigo Postal">
            <FIELD label="Codigo Postal 4">
              <TAG><![CDATA[#ENTIDADE_PRINCIPAL:FUNDO:EG:LIDER:CP:CP4#]]></TAG>
              <VALUE><![CDATA[Codigo Postal 4]]></VALUE>
              <XPATH><![CDATA[/Entities/Principal/Entidade/Fundo/EntidadesGestoras/Lider/CodigoPostal/CodigoPostal4]]></XPATH>
            </FIELD>
            <FIELD label="Codigo Postal 3">
              <TAG><![CDATA[#ENTIDADE_PRINCIPAL:FUNDO:EG:LIDER:CP:CP3#]]></TAG>
              <VALUE><![CDATA[Codigo Postal 3]]></VALUE>
              <XPATH><![CDATA[/Entities/Principal/Entidade/Fundo/EntidadesGestoras/Lider/CodigoPostal/CodigoPostal3]]></XPATH>
            </FIELD>
            <FIELD label="Localidade">
              <TAG><![CDATA[#ENTIDADE_PRINCIPAL:FUNDO:EG:LIDER:CP:LOCALIDADE#]]></TAG>
              <VALUE><![CDATA[Localidade]]></VALUE>
              <XPATH><![CDATA[/Entities/Principal/Entidade/Fundo/EntidadesGestoras/Lider/CodigoPostal/Localidade]]></XPATH>
            </FIELD>
          </NODE>
          <FIELD label="Morada Correio">
            <TAG><![CDATA[#ENTIDADE_PRINCIPAL:FUNDO:EG:LIDER:MORADACORREIO#]]></TAG>
            <VALUE><![CDATA[MoradaCorreio]]></VALUE>
            <XPATH><![CDATA[/Entities/Principal/Entidade/Fundo/EntidadesGestoras/Lider/MoradaCorreio]]></XPATH>
          </FIELD>
          <FIELD label="Localidade Correio">
            <TAG><![CDATA[#ENTIDADE_PRINCIPAL:FUNDO:EG:LIDER:LOCALIDADECORREIO#]]></TAG>
            <VALUE><![CDATA[LocalidadeCorreio]]></VALUE>
            <XPATH><![CDATA[/Entities/Principal/Entidade/Fundo/EntidadesGestoras/Lider/LocalidadeCorreio]]></XPATH>
          </FIELD>
          <NODE label="Codigo Postal Correio">
            <FIELD label="Codigo Postal Correio 4">
              <TAG><![CDATA[#ENTIDADE_PRINCIPAL:FUNDO:EG:LIDER:CPC:CP4#]]></TAG>
              <VALUE><![CDATA[Codigo Postal 4]]></VALUE>
              <XPATH><![CDATA[/Entities/Principal/Entidade/Fundo/EntidadesGestoras/Lider/CodigoPostalCorreio/CodigoPostal4]]></XPATH>
            </FIELD>
            <FIELD label="Codigo Postal Correio 3">
              <TAG><![CDATA[#ENTIDADE_PRINCIPAL:FUNDO:EG:LIDER:CPC:CP3#]]></TAG>
              <VALUE><![CDATA[Codigo Postal 3]]></VALUE>
              <XPATH><![CDATA[/Entities/Principal/Entidade/Fundo/EntidadesGestoras/Lider/CodigoPostalCorreio/CodigoPostal3]]></XPATH>
            </FIELD>
            <FIELD label="Localidade Postal Correio">
              <TAG><![CDATA[#ENTIDADE_PRINCIPAL:FUNDO:EG:LIDER:CPC:LOCALIDADE#]]></TAG>
              <VALUE><![CDATA[Localidade]]></VALUE>
              <XPATH><![CDATA[/Entities/Principal/Entidade/Fundo/EntidadesGestoras/Lider/CodigoPostalCorreio/Localidade]]></XPATH>
            </FIELD>
          </NODE>
          <FIELD label="Telefone">
            <TAG><![CDATA[#ENTIDADE_PRINCIPAL:FUNDO:EG:LIDER:TELEFONE#]]></TAG>
            <VALUE><![CDATA[Telefone]]></VALUE>
            <XPATH><![CDATA[/Entities/Principal/Entidade/Fundo/EntidadesGestoras/Lider/Telefone]]></XPATH>
          </FIELD>
          <FIELD label="Fax">
            <TAG><![CDATA[#ENTIDADE_PRINCIPAL:FUNDO:EG:LIDER:FAX#]]></TAG>
            <VALUE><![CDATA[Fax]]></VALUE>
            <XPATH><![CDATA[/Entities/Principal/Entidade/Fundo/EntidadesGestoras/Lider/Fax]]></XPATH>
          </FIELD>
          <FIELD label="Email">
            <TAG><![CDATA[#ENTIDADE_PRINCIPAL:FUNDO:EG:LIDER:EMAIL#]]></TAG>
            <VALUE><![CDATA[Email]]></VALUE>
            <XPATH><![CDATA[/Entities/Principal/Entidade/Fundo/EntidadesGestoras/Lider/Email]]></XPATH>
          </FIELD>
        </NODE>
        <NODE label="Outras">
          <FIELD label="Nome Social">
            <TAG><![CDATA[#ENTIDADE_PRINCIPAL:FUNDO:EG:OUTRAS:NOMESOCIAL#]]></TAG>
            <VALUE><![CDATA[NomeSocial]]></VALUE>
            <XPATH><![CDATA[/Entities/Principal/Entidade/Fundo/EntidadesGestoras/Outras/NomeSocial]]></XPATH>
          </FIELD>
          <FIELD label="Nome Abreviado">
            <TAG><![CDATA[#ENTIDADE_PRINCIPAL:FUNDO:EG:OUTRAS:NOMEABREVIADO#]]></TAG>
            <VALUE><![CDATA[NomeAbreviado]]></VALUE>
            <XPATH><![CDATA[/Entities/Principal/Entidade/Fundo/EntidadesGestoras/Outras/NomeAbreviado]]></XPATH>
          </FIELD>
        </NODE>
      </NODE>
      <NODE label="Associado">
        <FIELD label="Nome">
          <TAG><![CDATA[#ENTIDADE_PRINCIPAL:FUNDO:ASSOCIADO:NOME#]]></TAG>
          <VALUE><![CDATA[Nome]]></VALUE>
          <XPATH><![CDATA[/Entities/Principal/Entidade/Fundo/Associado/Nome]]></XPATH>
        </FIELD>
        <FIELD label="Morada">
          <TAG><![CDATA[#ENTIDADE_PRINCIPAL:FUNDO:ASSOCIADO:MORADA#]]></TAG>
          <VALUE><![CDATA[Morada]]></VALUE>
          <XPATH><![CDATA[/Entities/Principal/Entidade/Fundo/Associado/Morada]]></XPATH>
        </FIELD>
        <FIELD label="Localidade">
          <TAG><![CDATA[#ENTIDADE_PRINCIPAL:FUNDO:ASSOCIADO:LOCALIDADE#]]></TAG>
          <VALUE><![CDATA[Localidade]]></VALUE>
          <XPATH><![CDATA[/Entities/Principal/Entidade/Fundo/Associado/Localidade]]></XPATH>
        </FIELD>
        <NODE label="Codigo Postal">
          <FIELD label="Codigo Postal 4">
            <TAG><![CDATA[#ENTIDADE_PRINCIPAL:FUNDO:ASSOCIADO:CP:CP4#]]></TAG>
            <VALUE><![CDATA[Codigo Postal 4]]></VALUE>
            <XPATH><![CDATA[/Entities/Principal/Entidade/Fundo/Associado/CodigoPostal/CodigoPostal4]]></XPATH>
          </FIELD>
          <FIELD label="Codigo Postal 3">
            <TAG><![CDATA[#ENTIDADE_PRINCIPAL:FUNDO:ASSOCIADO:CP:CP3#]]></TAG>
            <VALUE><![CDATA[Codigo Postal 3]]></VALUE>
            <XPATH><![CDATA[/Entities/Principal/Entidade/Fundo/Associado/CodigoPostal/CodigoPostal3]]></XPATH>
          </FIELD>
          <FIELD label="Localidade">
            <TAG><![CDATA[#ENTIDADE_PRINCIPAL:FUNDO:ASSOCIADO:CP:LOCALIDADE#]]></TAG>
            <VALUE><![CDATA[Localidade]]></VALUE>
            <XPATH><![CDATA[/Entities/Principal/Entidade/Fundo/Associado/CodigoPostal/Localidade]]></XPATH>
          </FIELD>
        </NODE>
      </NODE>
    </NODE>
    <NODE label="SGPS">
      <FIELD label="NomeAbreviado">
        <TAG><![CDATA[#ENTIDADE_PRINCIPAL:SGPS:NOMEABREVIADO#]]></TAG>
        <VALUE><![CDATA[NomeAbreviado]]></VALUE>
        <XPATH><![CDATA[/Entities/Principal/Entidade/SGPS/NomeAbreviado]]></XPATH>
      </FIELD>
      <FIELD label="Nome">
        <TAG><![CDATA[#ENTIDADE_PRINCIPAL:SGPS:NOME#]]></TAG>
        <VALUE><![CDATA[Nome]]></VALUE>
        <XPATH><![CDATA[/Entities/Principal/Entidade/SGPS/NomeSocial]]></XPATH>
      </FIELD>
      <FIELD label="Numero">
        <TAG><![CDATA[#ENTIDADE_PRINCIPAL:SGPS:NUMERO#]]></TAG>
        <VALUE><![CDATA[CodigoEstatistico]]></VALUE>
        <XPATH><![CDATA[/Entities/Principal/Entidade/SGPS/CodigoEstatistico]]></XPATH>
      </FIELD>
      <FIELD label="Contas Consolidadas">
        <TAG><![CDATA[#ENTIDADE_PRINCIPAL:SGPS:CONTASCONSOLIDADAS#]]></TAG>
        <VALUE><![CDATA[ContasConsolidadas]]></VALUE>
        <XPATH><![CDATA[/Entities/Principal/Entidade/SGPS/ContasConsolidadas]]></XPATH>
      </FIELD>
      <FIELD label="Data de Encerramento">
        <TAG><![CDATA[#ENTIDADE_PRINCIPAL:SGPS:DTENCERRAMENTO#]]></TAG>
        <VALUE><![CDATA[DtEncerramento]]></VALUE>
        <XPATH><![CDATA[/Entities/Principal/Entidade/SGPS/DtEncerramento]]></XPATH>
      </FIELD>
      <FIELD label="Telefone">
        <TAG><![CDATA[#ENTIDADE_PRINCIPAL:SGPS:TELEFONE#]]></TAG>
        <VALUE><![CDATA[Telefone]]></VALUE>
        <XPATH><![CDATA[/Entities/Principal/Entidade/SGPS/Telefone]]></XPATH>
      </FIELD>
      <FIELD label="Fax">
        <TAG><![CDATA[#ENTIDADE_PRINCIPAL:SGPS:FAX#]]></TAG>
        <VALUE><![CDATA[Fax]]></VALUE>
        <XPATH><![CDATA[/Entities/Principal/Entidade/SGPS/Fax]]></XPATH>
      </FIELD>
    </NODE>
    <NODE label="SGFP">
      <FIELD label="NomeAbreviado">
        <TAG><![CDATA[#ENTIDADE_PRINCIPAL:SGFP:NOMEABREVIADO#]]></TAG>
        <VALUE><![CDATA[NomeAbreviado]]></VALUE>
        <XPATH><![CDATA[/Entities/Principal/Entidade/SGFP/NomeAbreviado]]></XPATH>
      </FIELD>
      <FIELD label="Nome">
        <TAG><![CDATA[#ENTIDADE_PRINCIPAL:SGFP:NOME#]]></TAG>
        <VALUE><![CDATA[Nome]]></VALUE>
        <XPATH><![CDATA[/Entities/Principal/Entidade/SGFP/NomeSocial]]></XPATH>
      </FIELD>
      <FIELD label="Número">
        <TAG><![CDATA[#ENTIDADE_PRINCIPAL:SGFP:NUMERO#]]></TAG>
        <VALUE><![CDATA[CodigoEstatistico]]></VALUE>
        <XPATH><![CDATA[/Entities/Principal/Entidade/SGFP/CodigoEstatistico]]></XPATH>
      </FIELD>
      <FIELD label="Data de Encerramento">
        <TAG><![CDATA[#ENTIDADE_PRINCIPAL:SGFP:DTENCERRAMENTO#]]></TAG>
        <VALUE><![CDATA[DtEncerramento]]></VALUE>
        <XPATH><![CDATA[/Entities/Principal/Entidade/SGFP/DtEncerramento]]></XPATH>
      </FIELD>
      <FIELD label="Telefone">
        <TAG><![CDATA[#ENTIDADE_PRINCIPAL:SGFP:TELEFONE#]]></TAG>
        <VALUE><![CDATA[Telefone]]></VALUE>
        <XPATH><![CDATA[/Entities/Principal/Entidade/SGFP/Telefone]]></XPATH>
      </FIELD>
      <FIELD label="Fax">
        <TAG><![CDATA[#ENTIDADE_PRINCIPAL:SGFP:FAX#]]></TAG>
        <VALUE><![CDATA[Fax]]></VALUE>
        <XPATH><![CDATA[/Entities/Principal/Entidade/SGFP/Fax]]></XPATH>
      </FIELD>
    </NODE>
    <NODE label="Empresa de Seguro">
      <FIELD label="DtaPublicacaoDR">
        <TAG><![CDATA[#ENTIDADE_PRINCIPAL:EMPRESA_DE_SEGURO:DTAPUBLICACAODR#]]></TAG>
        <VALUE><![CDATA[DtaPublicacaoDR]]></VALUE>
        <XPATH><![CDATA[/Entities/Principal/Entidade/EmpresaSeguro/DtaPublicacaoDR]]></XPATH>
      </FIELD>
      <FIELD label="NumeroAgregadoPrincipal">
        <TAG><![CDATA[#ENTIDADE_PRINCIPAL:EMPRESA_DE_SEGURO:NUMEROAGREGADOPRINCIPAL#]]></TAG>
        <VALUE><![CDATA[NumeroAgregadoPrincipal]]></VALUE>
        <XPATH><![CDATA[/Entities/Principal/Entidade/EmpresaSeguro/NumeroAgregadoPrincipal]]></XPATH>
      </FIELD>
      <FIELD label="NrNormaAutorizacao">
        <TAG><![CDATA[#ENTIDADE_PRINCIPAL:EMPRESA_DE_SEGURO:NRNORMAAUTORIZACAO#]]></TAG>
        <VALUE><![CDATA[NrNormaAutorizacao]]></VALUE>
        <XPATH><![CDATA[/Entities/Principal/Entidade/EmpresaSeguro/NrNormaAutorizacao]]></XPATH>
      </FIELD>
      <FIELD label="DtPublicacaoDrConstituicao">
        <TAG><![CDATA[#ENTIDADE_PRINCIPAL:EMPRESA_DE_SEGURO:DTPUBDRCONST#]]></TAG>
        <VALUE><![CDATA[DtPublicacaoDrConstituicao]]></VALUE>
        <XPATH><![CDATA[/Entities/Principal/Entidade/EmpresaSeguro/DtPublicacaoDrConstituicao]]></XPATH>
      </FIELD>
      <FIELD label="DtaAutorizacaoISP">
        <TAG><![CDATA[#ENTIDADE_PRINCIPAL:EMPRESA_DE_SEGURO:DTAAUTORIZACAOISP#]]></TAG>
        <VALUE><![CDATA[DtaAutorizacaoISP]]></VALUE>
        <XPATH><![CDATA[/Entities/Principal/Entidade/EmpresaSeguro/DtaAutorizacaoISP]]></XPATH>
      </FIELD>
      <FIELD label="DtaEncerramento">
        <TAG><![CDATA[#ENTIDADE_PRINCIPAL:EMPRESA_DE_SEGURO:DTAENCERRAMENTO#]]></TAG>
        <VALUE><![CDATA[DtaEncerramento]]></VALUE>
        <XPATH><![CDATA[/Entities/Principal/Entidade/EmpresaSeguro/DtaEncerramento]]></XPATH>
      </FIELD>
      <FIELD label="Sigla">
        <TAG><![CDATA[#ENTIDADE_PRINCIPAL:EMPRESA_DE_SEGURO:SIGLA#]]></TAG>
        <VALUE><![CDATA[Sigla]]></VALUE>
        <XPATH><![CDATA[/Entities/Principal/Entidade/EmpresaSeguro/Sigla]]></XPATH>
      </FIELD>
      <FIELD label="Nome Sede">
        <TAG><![CDATA[#ENTIDADE_PRINCIPAL:EMPRESA_DE_SEGURO:NOME_SEDE#]]></TAG>
        <VALUE><![CDATA[Nome Sede]]></VALUE>
        <XPATH><![CDATA[/Entities/Principal/Entidade/EmpresaSeguro/NomeSede]]></XPATH>
      </FIELD>
      <FIELD label="País Sede">
        <TAG><![CDATA[#ENTIDADE_PRINCIPAL:EMPRESA_DE_SEGURO:PAÍS_SEDE#]]></TAG>
        <VALUE><![CDATA[País Sede]]></VALUE>
        <XPATH><![CDATA[/Entities/Principal/Entidade/EmpresaSeguro/PaísSede]]></XPATH>
      </FIELD>
      <FIELD label="Morada Sede">
        <TAG><![CDATA[#ENTIDADE_PRINCIPAL:EMPRESA_DE_SEGURO:MORADA_SEDE#]]></TAG>
        <VALUE><![CDATA[Morada Sede]]></VALUE>
        <XPATH><![CDATA[/Entities/Principal/Entidade/EmpresaSeguro/MoradaSede]]></XPATH>
      </FIELD>
      <FIELD label="Codigo Postal Sede">
        <TAG><![CDATA[#ENTIDADE_PRINCIPAL:EMPRESA_DE_SEGURO:CODIGO_POSTAL_SEDE#]]></TAG>
        <VALUE><![CDATA[Codigo Postal Sede]]></VALUE>
        <XPATH><![CDATA[/Entities/Principal/Entidade/EmpresaSeguro/CodigoPostalSede]]></XPATH>
      </FIELD>
      <FIELD label="Pais Proveniencia (LPS)">
        <TAG><![CDATA[#ENTIDADE_PRINCIPAL:EMPRESA_DE_SEGURO:PAIS_PROVENIENCIA_(LPS)#]]></TAG>
        <VALUE><![CDATA[Pais Proveniencia (LPS)]]></VALUE>
        <XPATH><![CDATA[/Entities/Principal/Entidade/EmpresaSeguro/PaisProveniencia]]></XPATH>
      </FIELD>
      <FIELD label="País">
        <TAG><![CDATA[#ENTIDADE_PRINCIPAL:EMPRESA_DE_SEGURO:PAÍS#]]></TAG>
        <VALUE><![CDATA[País]]></VALUE>
        <XPATH><![CDATA[/Entities/Principal/Entidade/EmpresaSeguro/País]]></XPATH>
      </FIELD>
      <FIELD label="Tipo Actividade">
        <TAG><![CDATA[#ENTIDADE_PRINCIPAL:EMPRESA_DE_SEGURO:TIPO_ACTIVIDADE#]]></TAG>
        <VALUE><![CDATA[Tipo Actividade]]></VALUE>
        <XPATH><![CDATA[/Entities/Principal/Entidade/EmpresaSeguro/TipoActividade]]></XPATH>
      </FIELD>
      <FIELD label="Fundos de Pensões">
        <TAG><![CDATA[#ENTIDADE_PRINCIPAL:EMPRESA_DE_SEGURO:FUNDOS_DE_PENSÕES#]]></TAG>
        <VALUE><![CDATA[Fundos de Pensões]]></VALUE>
        <XPATH><![CDATA[/Entities/Principal/Entidade/EmpresaSeguro/FundosdePensões]]></XPATH>
      </FIELD>
      <FIELD label="Entidades Associadas">
        <TAG><![CDATA[#ENTIDADE_PRINCIPAL:EMPRESA_DE_SEGURO:ENTIDADES_ASSOCIADAS#]]></TAG>
        <VALUE><![CDATA[Entidades Associadas]]></VALUE>
        <XPATH><![CDATA[/Entities/Principal/Entidade/EmpresaSeguro/EntidadesAssociadas]]></XPATH>
      </FIELD>
      <FIELD label="Codigo Seguro Operacao">
        <TAG><![CDATA[#ENTIDADE_PRINCIPAL:EMPRESA_DE_SEGURO:CODIGO_SEGURO_OPERACAO#]]></TAG>
        <VALUE><![CDATA[Codigo Seguro Operacao]]></VALUE>
        <XPATH><![CDATA[/Entities/Principal/Entidade/EmpresaSeguro/CodigoSeguroOperacao]]></XPATH>
      </FIELD>
      <FIELD label="Codigo Ramo NV">
        <TAG><![CDATA[#ENTIDADE_PRINCIPAL:EMPRESA_DE_SEGURO:CODIGO_RAMO_NV#]]></TAG>
        <VALUE><![CDATA[Codigo Ramo NV]]></VALUE>
        <XPATH><![CDATA[/Entities/Principal/Entidade/EmpresaSeguro/CodigoRamoNV]]></XPATH>
      </FIELD>
      <FIELD label="Nome Modalidade NV">
        <TAG><![CDATA[#ENTIDADE_PRINCIPAL:EMPRESA_DE_SEGURO:NOME_MODALIDADE_NV#]]></TAG>
        <VALUE><![CDATA[Nome Modalidade NV]]></VALUE>
        <XPATH><![CDATA[/Entities/Principal/Entidade/EmpresaSeguro/NomeModalidadeNV]]></XPATH>
      </FIELD>
      <FIELD label="Nome Grupo Ramo NV">
        <TAG><![CDATA[#ENTIDADE_PRINCIPAL:EMPRESA_DE_SEGURO:NOME_GRUPO_RAMO_NV#]]></TAG>
        <VALUE><![CDATA[Nome Grupo Ramo NV]]></VALUE>
        <XPATH><![CDATA[/Entities/Principal/Entidade/EmpresaSeguro/NomeGrupoRamoNV]]></XPATH>
      </FIELD>
      <FIELD label="Codigo Ramo VD">
        <TAG><![CDATA[#ENTIDADE_PRINCIPAL:EMPRESA_DE_SEGURO:CODIGO_RAMO_VD#]]></TAG>
        <VALUE><![CDATA[Codigo Ramo VD]]></VALUE>
        <XPATH><![CDATA[/Entities/Principal/Entidade/EmpresaSeguro/CodigoRamoVD]]></XPATH>
      </FIELD>
      <FIELD label="Nome Modalidade VD">
        <TAG><![CDATA[#ENTIDADE_PRINCIPAL:EMPRESA_DE_SEGURO:NOME_MODALIDADE_VD#]]></TAG>
        <VALUE><![CDATA[Nome Modalidade VD]]></VALUE>
        <XPATH><![CDATA[/Entities/Principal/Entidade/EmpresaSeguro/NomeModalidadeVD]]></XPATH>
      </FIELD>
      <FIELD label="Nome Grupo Ramo VD">
        <TAG><![CDATA[#ENTIDADE_PRINCIPAL:EMPRESA_DE_SEGURO:NOME_GRUPO_RAMO_VD#]]></TAG>
        <VALUE><![CDATA[Nome Grupo Ramo VD]]></VALUE>
        <XPATH><![CDATA[/Entities/Principal/Entidade/EmpresaSeguro/NomeGrupoRamoVD]]></XPATH>
      </FIELD>
      <FIELD label="Nome actuário responsável">
        <TAG><![CDATA[#ENTIDADE_PRINCIPAL:EMPRESA_DE_SEGURO:NOME_ACTUÁRIO_RESPONSÁVEL#]]></TAG>
        <VALUE><![CDATA[Nome actuário responsável]]></VALUE>
        <XPATH><![CDATA[/Entities/Principal/Entidade/EmpresaSeguro/Nomeactuárioresponsável]]></XPATH>
      </FIELD>
      <FIELD label="Classes de Seguros">
        <TAG><![CDATA[#ENTIDADE_PRINCIPAL:EMPRESA_DE_SEGURO:CLASSES_DE_SEGUROS#]]></TAG>
        <VALUE><![CDATA[Classes de Seguros]]></VALUE>
        <XPATH><![CDATA[/Entities/Principal/Entidade/EmpresaSeguro/ClassesdeSeguros]]></XPATH>
      </FIELD>
      <FIELD label="Autoridade de Supervisão">
        <TAG><![CDATA[#ENTIDADE_PRINCIPAL:EMPRESA_DE_SEGURO:AUTORIDADE_DE_SUPERVISÃO#]]></TAG>
        <VALUE><![CDATA[Autoridade de Supervisão]]></VALUE>
        <XPATH><![CDATA[/Entities/Principal/Entidade/EmpresaSeguro/AutoridadedeSupervisão]]></XPATH>
      </FIELD>
      <FIELD label="Codigo Postal Representante">
        <TAG><![CDATA[#ENTIDADE_PRINCIPAL:EMPRESA_DE_SEGURO:CP_REPRESENTANTE#]]></TAG>
        <VALUE><![CDATA[Codigo Postal Representante]]></VALUE>
        <XPATH><![CDATA[/Entities/Principal/Entidade/EmpresaSeguro/CodigoPostalRepresentante]]></XPATH>
      </FIELD>
      <FIELD label="Morada Representante">
        <TAG><![CDATA[#ENTIDADE_PRINCIPAL:EMPRESA_DE_SEGURO:MORADA_REPRESENTANTE#]]></TAG>
        <VALUE><![CDATA[Morada Representante]]></VALUE>
        <XPATH><![CDATA[/Entities/Principal/Entidade/EmpresaSeguro/MoradaRepresentante]]></XPATH>
      </FIELD>
      <FIELD label="Nome Representante Fiscal">
        <TAG><![CDATA[#ENTIDADE_PRINCIPAL:EMPRESA_DE_SEGURO:NOME_REPRESENTANTE_FISCAL#]]></TAG>
        <VALUE><![CDATA[Nome Representante Fiscal]]></VALUE>
        <XPATH><![CDATA[/Entities/Principal/Entidade/EmpresaSeguro/NomeRepresentanteFiscal]]></XPATH>
      </FIELD>
      <FIELD label="Email">
        <TAG><![CDATA[#ENTIDADE_PRINCIPAL:EMPRESA_DE_SEGURO:EMAIL#]]></TAG>
        <VALUE><![CDATA[Email]]></VALUE>
        <XPATH><![CDATA[/Entities/Principal/Entidade/EmpresaSeguro/Email]]></XPATH>
      </FIELD>
      <FIELD label="Fax">
        <TAG><![CDATA[#ENTIDADE_PRINCIPAL:EMPRESA_DE_SEGURO:FAX#]]></TAG>
        <VALUE><![CDATA[Fax]]></VALUE>
        <XPATH><![CDATA[/Entities/Principal/Entidade/EmpresaSeguro/Fax]]></XPATH>
      </FIELD>
      <FIELD label="Telefone">
        <TAG><![CDATA[#ENTIDADE_PRINCIPAL:EMPRESA_DE_SEGURO:TELEFONE#]]></TAG>
        <VALUE><![CDATA[Telefone]]></VALUE>
        <XPATH><![CDATA[/Entities/Principal/Entidade/EmpresaSeguro/Telefone]]></XPATH>
      </FIELD>
      <FIELD label="Nome Abreviado">
        <TAG><![CDATA[#ENTIDADE_PRINCIPAL:EMPRESA_DE_SEGURO:NOME_ABREVIADO#]]></TAG>
        <VALUE><![CDATA[Nome Abreviado]]></VALUE>
        <XPATH><![CDATA[/Entities/Principal/Entidade/EmpresaSeguro/NomeAbreviado]]></XPATH>
      </FIELD>
      <FIELD label="Nome Social">
        <TAG><![CDATA[#ENTIDADE_PRINCIPAL:EMPRESA_DE_SEGURO:NOME_SOCIAL#]]></TAG>
        <VALUE><![CDATA[Nome Social]]></VALUE>
        <XPATH><![CDATA[/Entities/Principal/Entidade/EmpresaSeguro/NomeSocial]]></XPATH>
      </FIELD>
      <FIELD label="Forma Juridica">
        <TAG><![CDATA[#ENTIDADE_PRINCIPAL:EMPRESA_DE_SEGURO:FORMA_JURIDICA#]]></TAG>
        <VALUE><![CDATA[Forma Juridica]]></VALUE>
        <XPATH><![CDATA[/Entities/Principal/Entidade/EmpresaSeguro/FormaJuridica]]></XPATH>
      </FIELD>
      <FIELD label="Regime">
        <TAG><![CDATA[#ENTIDADE_PRINCIPAL:EMPRESA_DE_SEGURO:REGIME#]]></TAG>
        <VALUE><![CDATA[Regime]]></VALUE>
        <XPATH><![CDATA[/Entities/Principal/Entidade/EmpresaSeguro/Regime]]></XPATH>
      </FIELD>
      <FIELD label="Código Estatístico">
        <TAG><![CDATA[#ENTIDADE_PRINCIPAL:EMPRESA_DE_SEGURO:CÓDIGO_ESTATÍSTICO#]]></TAG>
        <VALUE><![CDATA[Código Estatístico]]></VALUE>
        <XPATH><![CDATA[/Entities/Principal/Entidade/EmpresaSeguro/CódigoEstatístico]]></XPATH>
      </FIELD>
    </NODE>
  </NODE>
  <NODE label="Secundária 1" replaceTest="/Entities">
    <NODE label="Entidade Registo/Processo">
      <FIELD label="Nif">
        <TAG><![CDATA[#SECUNDÁRIA_1:ENTIDADE_AVULSO:NIF#]]></TAG>
        <VALUE><![CDATA[Nif]]></VALUE>
        <XPATH><![CDATA[/Entities/Secundaria1/Entidade/EntidadeAvulsa/Nif]]></XPATH>
      </FIELD>
      <FIELD label="Nome Abreviado">
        <TAG><![CDATA[#SECUNDÁRIA_1:ENTIDADE_AVULSO:NOME_ABREVIADO#]]></TAG>
        <VALUE><![CDATA[Nome Abreviado]]></VALUE>
        <XPATH><![CDATA[/Entities/Secundaria1/Entidade/EntidadeAvulsa/NomeAbreviado]]></XPATH>
      </FIELD>
      <FIELD label="Nome">
        <TAG><![CDATA[#SECUNDÁRIA_1:ENTIDADE_AVULSO:NOME#]]></TAG>
        <VALUE><![CDATA[Nome]]></VALUE>
        <XPATH><![CDATA[/Entities/Secundaria1/Entidade/EntidadeAvulsa/Nome]]></XPATH>
      </FIELD>
      <FIELD label="Titulo">
        <TAG><![CDATA[#SECUNDÁRIA_1:ENTIDADE_AVULSO:TITULO#]]></TAG>
        <VALUE><![CDATA[Titulo]]></VALUE>
        <XPATH><![CDATA[/Entities/Secundaria1/Entidade/EntidadeAvulsa/Titulo]]></XPATH>
      </FIELD>
      <FIELD label="Email">
        <TAG><![CDATA[#SECUNDÁRIA_1:ENTIDADE_AVULSO:EMAIL#]]></TAG>
        <VALUE><![CDATA[Email]]></VALUE>
        <XPATH><![CDATA[/Entities/Secundaria1/Entidade/EntidadeAvulsa/Email]]></XPATH>
      </FIELD>
      <FIELD label="Fax">
        <TAG><![CDATA[#SECUNDÁRIA_1:ENTIDADE_AVULSO:FAX#]]></TAG>
        <VALUE><![CDATA[Fax]]></VALUE>
        <XPATH><![CDATA[/Entities/Secundaria1/Entidade/EntidadeAvulsa/Fax]]></XPATH>
      </FIELD>
      <FIELD label="Telefone">
        <TAG><![CDATA[#SECUNDÁRIA_1:ENTIDADE_AVULSO:TELEFONE#]]></TAG>
        <VALUE><![CDATA[Telefone]]></VALUE>
        <XPATH><![CDATA[/Entities/Secundaria1/Entidade/EntidadeAvulsa/Telefone]]></XPATH>
      </FIELD>
      <FIELD label="Morada ">
        <TAG><![CDATA[#SECUNDÁRIA_1:ENTIDADE_AVULSO:MORADA_#]]></TAG>
        <VALUE><![CDATA[Morada ]]></VALUE>
        <XPATH><![CDATA[/Entities/Secundaria1/Entidade/EntidadeAvulsa/XMorada]]></XPATH>
      </FIELD>
      <FIELD label="Localidade">
        <TAG><![CDATA[#SECUNDÁRIA_1:ENTIDADE_AVULSO:LOCALIDADE#]]></TAG>
        <VALUE><![CDATA[Localidade]]></VALUE>
        <XPATH><![CDATA[/Entities/Secundaria1/Entidade/EntidadeAvulsa/Localidade]]></XPATH>
      </FIELD>
      <NODE label="Codigo Postal">
        <FIELD label="Codigo Postal 4">
          <TAG><![CDATA[#SECUNDÁRIA_1:ENTIDADE_AVULSO:CODIGO_POSTAL:CODIGO_POSTAL_4#]]></TAG>
          <VALUE><![CDATA[Codigo Postal 4]]></VALUE>
          <XPATH><![CDATA[/Entities/Secundaria1/Entidade/EntidadeAvulsa/CodigoPostal/CodPostal4]]></XPATH>
        </FIELD>
        <FIELD label="Codigo Postal 3">
          <TAG><![CDATA[#SECUNDÁRIA_1:ENTIDADE_AVULSO:CODIGO_POSTAL:CODIGO_POSTAL_3#]]></TAG>
          <VALUE><![CDATA[Codigo Postal 3]]></VALUE>
          <XPATH><![CDATA[/Entities/Secundaria1/Entidade/EntidadeAvulsa/CodigoPostal/CodPostal3]]></XPATH>
        </FIELD>
        <FIELD label="Localidade">
          <TAG><![CDATA[#SECUNDÁRIA_1:ENTIDADE_AVULSO:CODIGO_POSTAL:LOCALIDADE#]]></TAG>
          <VALUE><![CDATA[Localidade]]></VALUE>
          <XPATH><![CDATA[/Entities/Secundaria1/Entidade/EntidadeAvulsa/CodigoPostal/LocalidadePostal]]></XPATH>
        </FIELD>
      </NODE>
      <FIELD label="Morada Correio">
        <TAG><![CDATA[#SECUNDÁRIA_1:ENTIDADE_AVULSO:MORADACORREIO#]]></TAG>
        <VALUE><![CDATA[MoradaCorreio]]></VALUE>
        <XPATH><![CDATA[/Entities/Secundaria1/Entidade/EntidadeAvulsa/MoradaCorreio]]></XPATH>
      </FIELD>
      <FIELD label="Localidade Correio">
        <TAG><![CDATA[#SECUNDÁRIA_1:ENTIDADE_AVULSO:LOCALIDADECORREIO#]]></TAG>
        <VALUE><![CDATA[LocalidadeCorreio]]></VALUE>
        <XPATH><![CDATA[/Entities/Secundaria1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1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1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1/Entidade/EntidadeAvulsa/CodigoPostalCorreio/Localidade]]></XPATH>
        </FIELD>
      </NODE>
    </NODE>
    <NODE label="Outra Entidade">
      <FIELD label="Data Encerramento">
        <TAG><![CDATA[#SECUNDÁRIA_1:OUTRA_ENTIDADE:DATA_ENCERRAMENTO#]]></TAG>
        <VALUE><![CDATA[Data Encerramento]]></VALUE>
        <XPATH><![CDATA[/Entities/Secundaria1/Entidade/OutraEntidade/DataEncerramento]]></XPATH>
      </FIELD>
      <FIELD label="Email">
        <TAG><![CDATA[#SECUNDÁRIA_1:OUTRA_ENTIDADE:EMAIL#]]></TAG>
        <VALUE><![CDATA[Email]]></VALUE>
        <XPATH><![CDATA[/Entities/Secundaria1/Entidade/OutraEntidade/Email]]></XPATH>
      </FIELD>
      <FIELD label="Fax">
        <TAG><![CDATA[#SECUNDÁRIA_1:OUTRA_ENTIDADE:FAX#]]></TAG>
        <VALUE><![CDATA[Fax]]></VALUE>
        <XPATH><![CDATA[/Entities/Secundaria1/Entidade/OutraEntidade/Fax]]></XPATH>
      </FIELD>
      <FIELD label="Telefone">
        <TAG><![CDATA[#SECUNDÁRIA_1:OUTRA_ENTIDADE:TELEFONE#]]></TAG>
        <VALUE><![CDATA[Telefone]]></VALUE>
        <XPATH><![CDATA[/Entities/Secundaria1/Entidade/OutraEntidade/Telefone]]></XPATH>
      </FIELD>
      <FIELD label="Localidade">
        <TAG><![CDATA[#SECUNDÁRIA_1:OUTRA_ENTIDADE:LOCALIDADE#]]></TAG>
        <VALUE><![CDATA[Localidade]]></VALUE>
        <XPATH><![CDATA[/Entities/Secundaria1/Entidade/OutraEntidade/Localidade]]></XPATH>
      </FIELD>
      <FIELD label="Codigo Postal Estrangeiro">
        <TAG><![CDATA[#SECUNDÁRIA_1:OUTRA_ENTIDADE:CODIGO_POSTAL_ESTRANGEIRO#]]></TAG>
        <VALUE><![CDATA[Codigo Postal Estrangeiro]]></VALUE>
        <XPATH><![CDATA[/Entities/Secundaria1/Entidade/OutraEntidade/CodigoPostalEstrangeiro]]></XPATH>
      </FIELD>
      <FIELD label="Nif">
        <TAG><![CDATA[#SECUNDÁRIA_1:OUTRA_ENTIDADE:NIF#]]></TAG>
        <VALUE><![CDATA[Nif]]></VALUE>
        <XPATH><![CDATA[/Entities/Secundaria1/Entidade/OutraEntidade/Nif]]></XPATH>
      </FIELD>
      <FIELD label="Nome Abreviado">
        <TAG><![CDATA[#SECUNDÁRIA_1:OUTRA_ENTIDADE:NOME_ABREVIADO#]]></TAG>
        <VALUE><![CDATA[Nome Abreviado]]></VALUE>
        <XPATH><![CDATA[/Entities/Secundaria1/Entidade/OutraEntidade/NomeAbreviado]]></XPATH>
      </FIELD>
      <FIELD label="Nome">
        <TAG><![CDATA[#SECUNDÁRIA_1:OUTRA_ENTIDADE:NOME#]]></TAG>
        <VALUE><![CDATA[Nome]]></VALUE>
        <XPATH><![CDATA[/Entities/Secundaria1/Entidade/OutraEntidade/Nome]]></XPATH>
      </FIELD>
      <FIELD label="Tipo">
        <TAG><![CDATA[#SECUNDÁRIA_1:OUTRA_ENTIDADE:TIPO#]]></TAG>
        <VALUE><![CDATA[Tipo]]></VALUE>
        <XPATH><![CDATA[/Entities/Secundaria1/Entidade/OutraEntidade/Tipo]]></XPATH>
      </FIELD>
    </NODE>
    <NODE label="Mediador">
      <FIELD label="Ramos">
        <TAG><![CDATA[#SECUNDÁRIA_1:MEDIADOR:RAMOS#]]></TAG>
        <VALUE><![CDATA[Ramos]]></VALUE>
        <XPATH><![CDATA[/Entities/Secundaria1/Entidade/Mediador/Ramos]]></XPATH>
      </FIELD>
      <FIELD label="Tipo Mediador">
        <TAG><![CDATA[#SECUNDÁRIA_1:MEDIADOR:TIPO_MEDIADOR#]]></TAG>
        <VALUE><![CDATA[Tipo Mediador]]></VALUE>
        <XPATH><![CDATA[/Entities/Secundaria1/Entidade/Mediador/TipoMediador]]></XPATH>
      </FIELD>
      <FIELD label="Email">
        <TAG><![CDATA[#SECUNDÁRIA_1:MEDIADOR:EMAIL#]]></TAG>
        <VALUE><![CDATA[Email]]></VALUE>
        <XPATH><![CDATA[/Entities/Secundaria1/Entidade/Mediador/Email]]></XPATH>
      </FIELD>
      <FIELD label="Fax">
        <TAG><![CDATA[#SECUNDÁRIA_1:MEDIADOR:FAX#]]></TAG>
        <VALUE><![CDATA[Fax]]></VALUE>
        <XPATH><![CDATA[/Entities/Secundaria1/Entidade/Mediador/Fax]]></XPATH>
      </FIELD>
      <FIELD label="Telefone">
        <TAG><![CDATA[#SECUNDÁRIA_1:MEDIADOR:TELEFONE#]]></TAG>
        <VALUE><![CDATA[Telefone]]></VALUE>
        <XPATH><![CDATA[/Entities/Secundaria1/Entidade/Mediador/Telefone]]></XPATH>
      </FIELD>
      <FIELD label="Nome Abreviado">
        <TAG><![CDATA[#SECUNDÁRIA_1:MEDIADOR:NOME_ABREVIADO#]]></TAG>
        <VALUE><![CDATA[Nome Abreviado]]></VALUE>
        <XPATH><![CDATA[/Entities/Secundaria1/Entidade/Mediador/NomeAbreviado]]></XPATH>
      </FIELD>
      <FIELD label="Nome Social">
        <TAG><![CDATA[#SECUNDÁRIA_1:MEDIADOR:NOME_SOCIAL#]]></TAG>
        <VALUE><![CDATA[Nome Social]]></VALUE>
        <XPATH><![CDATA[/Entities/Secundaria1/Entidade/Mediador/NomeSocial]]></XPATH>
      </FIELD>
      <FIELD label="Numero Mediador">
        <TAG><![CDATA[#SECUNDÁRIA_1:MEDIADOR:NUMERO_MEDIADOR#]]></TAG>
        <VALUE><![CDATA[Numero Mediador]]></VALUE>
        <XPATH><![CDATA[/Entities/Secundaria1/Entidade/Mediador/NumeroMediador]]></XPATH>
      </FIELD>
    </NODE>
    <NODE label="Fundo">
      <FIELD label="Data Extinção">
        <TAG><![CDATA[#SECUNDÁRIA_1:FUNDO:DATA_EXTINÇÃO#]]></TAG>
        <VALUE><![CDATA[Data Extinção]]></VALUE>
        <XPATH><![CDATA[/Entities/Secundaria1/Entidade/Fundo/DataExtinção]]></XPATH>
      </FIELD>
      <FIELD label="Tipo">
        <TAG><![CDATA[#SECUNDÁRIA_1:FUNDO:TIPO#]]></TAG>
        <VALUE><![CDATA[Tipo]]></VALUE>
        <XPATH><![CDATA[/Entities/Secundaria1/Entidade/Fundo/Tipo]]></XPATH>
      </FIELD>
      <FIELD label="NomeAbreviado">
        <TAG><![CDATA[#SECUNDÁRIA_1:FUNDO:NOMEABREVIADO#]]></TAG>
        <VALUE><![CDATA[NomeAbreviado]]></VALUE>
        <XPATH><![CDATA[/Entities/Secundaria1/Entidade/Fundo/NomeAbreviado]]></XPATH>
      </FIELD>
      <FIELD label="Nome">
        <TAG><![CDATA[#SECUNDÁRIA_1:FUNDO:NOME#]]></TAG>
        <VALUE><![CDATA[Nome]]></VALUE>
        <XPATH><![CDATA[/Entities/Secundaria1/Entidade/Fundo/Nome]]></XPATH>
      </FIELD>
      <FIELD label="Numero">
        <TAG><![CDATA[#SECUNDÁRIA_1:FUNDO:NUMERO#]]></TAG>
        <VALUE><![CDATA[Numero]]></VALUE>
        <XPATH><![CDATA[/Entities/Secundaria1/Entidade/Fundo/Numero]]></XPATH>
      </FIELD>
    </NODE>
    <NODE label="SGPS">
      <FIELD label="NomeAbreviado">
        <TAG><![CDATA[#SECUNDÁRIA_1:SGPS:NOMEABREVIADO#]]></TAG>
        <VALUE><![CDATA[NomeAbreviado]]></VALUE>
        <XPATH><![CDATA[/Entities/Secundaria1/Entidade/SGPS/NomeAbreviado]]></XPATH>
      </FIELD>
      <FIELD label="Nome">
        <TAG><![CDATA[#SECUNDÁRIA_1:SGPS:NOME#]]></TAG>
        <VALUE><![CDATA[Nome]]></VALUE>
        <XPATH><![CDATA[/Entities/Secundaria1/Entidade/SGPS/NomeSocial]]></XPATH>
      </FIELD>
      <FIELD label="Numero">
        <TAG><![CDATA[#SECUNDÁRIA_1:SGPS:NUMERO#]]></TAG>
        <VALUE><![CDATA[CodigoEstatistico]]></VALUE>
        <XPATH><![CDATA[/Entities/Secundaria1/Entidade/SGPS/CodigoEstatistico]]></XPATH>
      </FIELD>
      <FIELD label="Contas Consolidadas">
        <TAG><![CDATA[#SECUNDÁRIA_1:SGPS:CONTASCONSOLIDADAS#]]></TAG>
        <VALUE><![CDATA[ContasConsolidadas]]></VALUE>
        <XPATH><![CDATA[/Entities/Secundaria1/Entidade/SGPS/ContasConsolidadas]]></XPATH>
      </FIELD>
      <FIELD label="Data de Encerramento">
        <TAG><![CDATA[#SECUNDÁRIA_1:SGPS:DTENCERRAMENTO#]]></TAG>
        <VALUE><![CDATA[DtEncerramento]]></VALUE>
        <XPATH><![CDATA[/Entities/Secundaria1/Entidade/SGPS/DtEncerramento]]></XPATH>
      </FIELD>
      <FIELD label="Telefone">
        <TAG><![CDATA[#SECUNDÁRIA_1:SGPS:TELEFONE#]]></TAG>
        <VALUE><![CDATA[Telefone]]></VALUE>
        <XPATH><![CDATA[/Entities/Secundaria1/Entidade/SGPS/Telefone]]></XPATH>
      </FIELD>
      <FIELD label="Fax">
        <TAG><![CDATA[#SECUNDÁRIA_1:SGPS:FAX#]]></TAG>
        <VALUE><![CDATA[Fax]]></VALUE>
        <XPATH><![CDATA[/Entities/Secundaria1/Entidade/SGPS/Fax]]></XPATH>
      </FIELD>
    </NODE>
    <NODE label="SGFP">
      <FIELD label="NomeAbreviado">
        <TAG><![CDATA[#SECUNDÁRIA_1:SGFP:NOMEABREVIADO#]]></TAG>
        <VALUE><![CDATA[NomeAbreviado]]></VALUE>
        <XPATH><![CDATA[/Entities/Secundaria1/Entidade/SGFP/NomeAbreviado]]></XPATH>
      </FIELD>
      <FIELD label="Nome">
        <TAG><![CDATA[#SECUNDÁRIA_1:SGFP:NOME#]]></TAG>
        <VALUE><![CDATA[Nome]]></VALUE>
        <XPATH><![CDATA[/Entities/Secundaria1/Entidade/SGFP/NomeSocial]]></XPATH>
      </FIELD>
      <FIELD label="Número">
        <TAG><![CDATA[#SECUNDÁRIA_1:SGFP:NUMERO#]]></TAG>
        <VALUE><![CDATA[CodigoEstatistico]]></VALUE>
        <XPATH><![CDATA[/Entities/Secundaria1/Entidade/SGFP/CodigoEstatistico]]></XPATH>
      </FIELD>
      <FIELD label="Data de Encerramento">
        <TAG><![CDATA[#SECUNDÁRIA_1:SGFP:DTENCERRAMENTO#]]></TAG>
        <VALUE><![CDATA[DtEncerramento]]></VALUE>
        <XPATH><![CDATA[/Entities/Secundaria1/Entidade/SGFP/DtEncerramento]]></XPATH>
      </FIELD>
      <FIELD label="Telefone">
        <TAG><![CDATA[#SECUNDÁRIA_1:SGFP:TELEFONE#]]></TAG>
        <VALUE><![CDATA[Telefone]]></VALUE>
        <XPATH><![CDATA[/Entities/Secundaria1/Entidade/SGFP/Telefone]]></XPATH>
      </FIELD>
      <FIELD label="Fax">
        <TAG><![CDATA[#SECUNDÁRIA_1:SGFP:FAX#]]></TAG>
        <VALUE><![CDATA[Fax]]></VALUE>
        <XPATH><![CDATA[/Entities/Secundaria1/Entidade/SGFP/Fax]]></XPATH>
      </FIELD>
    </NODE>
    <NODE label="Empresa de Seguro">
      <FIELD label="DtaPublicacaoDR">
        <TAG><![CDATA[#SECUNDÁRIA_1:EMPRESA_DE_SEGURO:DTAPUBLICACAODR#]]></TAG>
        <VALUE><![CDATA[DtaPublicacaoDR]]></VALUE>
        <XPATH><![CDATA[/Entities/Secundaria1/Entidade/EmpresaSeguro/DtaPublicacaoDR]]></XPATH>
      </FIELD>
      <FIELD label="NumeroAgregadoPrincipal">
        <TAG><![CDATA[#SECUNDÁRIA_1:EMPRESA_DE_SEGURO:NUMEROAGREGADOPRINCIPAL#]]></TAG>
        <VALUE><![CDATA[NumeroAgregadoPrincipal]]></VALUE>
        <XPATH><![CDATA[/Entities/Secundaria1/Entidade/EmpresaSeguro/NumeroAgregadoPrincipal]]></XPATH>
      </FIELD>
      <FIELD label="NrNormaAutorizacao">
        <TAG><![CDATA[#SECUNDÁRIA_1:EMPRESA_DE_SEGURO:NRNORMAAUTORIZACAO#]]></TAG>
        <VALUE><![CDATA[NrNormaAutorizacao]]></VALUE>
        <XPATH><![CDATA[/Entities/Secundaria1/Entidade/EmpresaSeguro/NrNormaAutorizacao]]></XPATH>
      </FIELD>
      <FIELD label="DtPublicacaoDrConstituicao">
        <TAG><![CDATA[#SECUNDÁRIA_1:EMPRESA_DE_SEGURO:DTPUBLICACAODRCONSTITUICAO#]]></TAG>
        <VALUE><![CDATA[DtPublicacaoDrConstituicao]]></VALUE>
        <XPATH><![CDATA[/Entities/Secundaria1/Entidade/EmpresaSeguro/DtPublicacaoDrConstituicao]]></XPATH>
      </FIELD>
      <FIELD label="DtaAutorizacaoISP">
        <TAG><![CDATA[#SECUNDÁRIA_1:EMPRESA_DE_SEGURO:DTAAUTORIZACAOISP#]]></TAG>
        <VALUE><![CDATA[DtaAutorizacaoISP]]></VALUE>
        <XPATH><![CDATA[/Entities/Secundaria1/Entidade/EmpresaSeguro/DtaAutorizacaoISP]]></XPATH>
      </FIELD>
      <FIELD label="DtaEncerramento">
        <TAG><![CDATA[#SECUNDÁRIA_1:EMPRESA_DE_SEGURO:DTAENCERRAMENTO#]]></TAG>
        <VALUE><![CDATA[DtaEncerramento]]></VALUE>
        <XPATH><![CDATA[/Entities/Secundaria1/Entidade/EmpresaSeguro/DtaEncerramento]]></XPATH>
      </FIELD>
      <FIELD label="Sigla">
        <TAG><![CDATA[#SECUNDÁRIA_1:EMPRESA_DE_SEGURO:SIGLA#]]></TAG>
        <VALUE><![CDATA[Sigla]]></VALUE>
        <XPATH><![CDATA[/Entities/Secundaria1/Entidade/EmpresaSeguro/Sigla]]></XPATH>
      </FIELD>
      <FIELD label="País Sede">
        <TAG><![CDATA[#SECUNDÁRIA_1:EMPRESA_DE_SEGURO:PAÍS_SEDE#]]></TAG>
        <VALUE><![CDATA[País Sede]]></VALUE>
        <XPATH><![CDATA[/Entities/Secundaria1/Entidade/EmpresaSeguro/PaísSede]]></XPATH>
      </FIELD>
      <FIELD label="Codigo Postal Sede">
        <TAG><![CDATA[#SECUNDÁRIA_1:EMPRESA_DE_SEGURO:CODIGO_POSTAL_SEDE#]]></TAG>
        <VALUE><![CDATA[Codigo Postal Sede]]></VALUE>
        <XPATH><![CDATA[/Entities/Secundaria1/Entidade/EmpresaSeguro/CodigoPostalSede]]></XPATH>
      </FIELD>
      <FIELD label="Morada Sede">
        <TAG><![CDATA[#SECUNDÁRIA_1:EMPRESA_DE_SEGURO:MORADA_SEDE#]]></TAG>
        <VALUE><![CDATA[Morada Sede]]></VALUE>
        <XPATH><![CDATA[/Entities/Secundaria1/Entidade/EmpresaSeguro/MoradaSede]]></XPATH>
      </FIELD>
      <FIELD label="Nome Sede">
        <TAG><![CDATA[#SECUNDÁRIA_1:EMPRESA_DE_SEGURO:NOME_SEDE#]]></TAG>
        <VALUE><![CDATA[Nome Sede]]></VALUE>
        <XPATH><![CDATA[/Entities/Secundaria1/Entidade/EmpresaSeguro/NomeSede]]></XPATH>
      </FIELD>
      <FIELD label="Pais Proveniencia (LPS)">
        <TAG><![CDATA[#SECUNDÁRIA_1:EMPRESA_DE_SEGURO:PAIS_PROVENIENCIA_(LPS)#]]></TAG>
        <VALUE><![CDATA[Pais Proveniencia (LPS)]]></VALUE>
        <XPATH><![CDATA[/Entities/Secundaria1/Entidade/EmpresaSeguro/PaisProveniencia]]></XPATH>
      </FIELD>
      <FIELD label="País">
        <TAG><![CDATA[#SECUNDÁRIA_1:EMPRESA_DE_SEGURO:PAÍS#]]></TAG>
        <VALUE><![CDATA[País]]></VALUE>
        <XPATH><![CDATA[/Entities/Secundaria1/Entidade/EmpresaSeguro/País]]></XPATH>
      </FIELD>
      <FIELD label="Tipo Actividade">
        <TAG><![CDATA[#SECUNDÁRIA_1:EMPRESA_DE_SEGURO:TIPO_ACTIVIDADE#]]></TAG>
        <VALUE><![CDATA[Tipo Actividade]]></VALUE>
        <XPATH><![CDATA[/Entities/Secundaria1/Entidade/EmpresaSeguro/TipoActividade]]></XPATH>
      </FIELD>
      <FIELD label="Fundos de Pensões">
        <TAG><![CDATA[#SECUNDÁRIA_1:EMPRESA_DE_SEGURO:FUNDOS_DE_PENSÕES#]]></TAG>
        <VALUE><![CDATA[Fundos de Pensões]]></VALUE>
        <XPATH><![CDATA[/Entities/Secundaria1/Entidade/EmpresaSeguro/FundosdePensões]]></XPATH>
      </FIELD>
      <FIELD label="Entidades Associadas">
        <TAG><![CDATA[#SECUNDÁRIA_1:EMPRESA_DE_SEGURO:ENTIDADES_ASSOCIADAS#]]></TAG>
        <VALUE><![CDATA[Entidades Associadas]]></VALUE>
        <XPATH><![CDATA[/Entities/Secundaria1/Entidade/EmpresaSeguro/EntidadesAssociadas]]></XPATH>
      </FIELD>
      <FIELD label="Codigo Seguro Operacao">
        <TAG><![CDATA[#SECUNDÁRIA_1:EMPRESA_DE_SEGURO:CODIGO_SEGURO_OPERACAO#]]></TAG>
        <VALUE><![CDATA[Codigo Seguro Operacao]]></VALUE>
        <XPATH><![CDATA[/Entities/Secundaria1/Entidade/EmpresaSeguro/CodigoSeguroOperacao]]></XPATH>
      </FIELD>
      <FIELD label="Codigo Ramo NV">
        <TAG><![CDATA[#SECUNDÁRIA_1:EMPRESA_DE_SEGURO:CODIGO_RAMO_NV#]]></TAG>
        <VALUE><![CDATA[Codigo Ramo NV]]></VALUE>
        <XPATH><![CDATA[/Entities/Secundaria1/Entidade/EmpresaSeguro/CodigoRamoNV]]></XPATH>
      </FIELD>
      <FIELD label="Nome Modalidade NV">
        <TAG><![CDATA[#SECUNDÁRIA_1:EMPRESA_DE_SEGURO:NOME_MODALIDADE_NV#]]></TAG>
        <VALUE><![CDATA[Nome Modalidade NV]]></VALUE>
        <XPATH><![CDATA[/Entities/Secundaria1/Entidade/EmpresaSeguro/NomeModalidadeNV]]></XPATH>
      </FIELD>
      <FIELD label="Nome Grupo Ramo NV">
        <TAG><![CDATA[#SECUNDÁRIA_1:EMPRESA_DE_SEGURO:NOME_GRUPO_RAMO_NV#]]></TAG>
        <VALUE><![CDATA[Nome Grupo Ramo NV]]></VALUE>
        <XPATH><![CDATA[/Entities/Secundaria1/Entidade/EmpresaSeguro/NomeGrupoRamoNV]]></XPATH>
      </FIELD>
      <FIELD label="Codigo Ramo VD">
        <TAG><![CDATA[#SECUNDÁRIA_1:EMPRESA_DE_SEGURO:CODIGO_RAMO_VD#]]></TAG>
        <VALUE><![CDATA[Codigo Ramo VD]]></VALUE>
        <XPATH><![CDATA[/Entities/Secundaria1/Entidade/EmpresaSeguro/CodigoRamoVD]]></XPATH>
      </FIELD>
      <FIELD label="Nome Modalidade VD">
        <TAG><![CDATA[#SECUNDÁRIA_1:EMPRESA_DE_SEGURO:NOME_MODALIDADE_VD#]]></TAG>
        <VALUE><![CDATA[Nome Modalidade VD]]></VALUE>
        <XPATH><![CDATA[/Entities/Secundaria1/Entidade/EmpresaSeguro/NomeModalidadeVD]]></XPATH>
      </FIELD>
      <FIELD label="Nome Grupo Ramo VD">
        <TAG><![CDATA[#SECUNDÁRIA_1:EMPRESA_DE_SEGURO:NOME_GRUPO_RAMO_VD#]]></TAG>
        <VALUE><![CDATA[Nome Grupo Ramo VD]]></VALUE>
        <XPATH><![CDATA[/Entities/Secundaria1/Entidade/EmpresaSeguro/NomeGrupoRamoVD]]></XPATH>
      </FIELD>
      <FIELD label="Nome actuário responsável">
        <TAG><![CDATA[#SECUNDÁRIA_1:EMPRESA_DE_SEGURO:NOME_ACTUÁRIO_RESPONSÁVEL#]]></TAG>
        <VALUE><![CDATA[Nome actuário responsável]]></VALUE>
        <XPATH><![CDATA[/Entities/Secundaria1/Entidade/EmpresaSeguro/Nomeactuárioresponsável]]></XPATH>
      </FIELD>
      <FIELD label="Classes de Seguros">
        <TAG><![CDATA[#SECUNDÁRIA_1:EMPRESA_DE_SEGURO:CLASSES_DE_SEGUROS#]]></TAG>
        <VALUE><![CDATA[Classes de Seguros]]></VALUE>
        <XPATH><![CDATA[/Entities/Secundaria1/Entidade/EmpresaSeguro/ClassesdeSeguros]]></XPATH>
      </FIELD>
      <FIELD label="Autoridade de Supervisão">
        <TAG><![CDATA[#SECUNDÁRIA_1:EMPRESA_DE_SEGURO:AUTORIDADE_DE_SUPERVISÃO#]]></TAG>
        <VALUE><![CDATA[Autoridade de Supervisão]]></VALUE>
        <XPATH><![CDATA[/Entities/Secundaria1/Entidade/EmpresaSeguro/AutoridadedeSupervisão]]></XPATH>
      </FIELD>
      <FIELD label="Codigo Postal Representante">
        <TAG><![CDATA[#SECUNDÁRIA_1:EMPRESA_DE_SEGURO:CODIGO_POSTAL_REPRESENTANTE#]]></TAG>
        <VALUE><![CDATA[Codigo Postal Representante]]></VALUE>
        <XPATH><![CDATA[/Entities/Secundaria1/Entidade/EmpresaSeguro/CodigoPostalRepresentante]]></XPATH>
      </FIELD>
      <FIELD label="Morada Representante">
        <TAG><![CDATA[#SECUNDÁRIA_1:EMPRESA_DE_SEGURO:MORADA_REPRESENTANTE#]]></TAG>
        <VALUE><![CDATA[Morada Representante]]></VALUE>
        <XPATH><![CDATA[/Entities/Secundaria1/Entidade/EmpresaSeguro/MoradaRepresentante]]></XPATH>
      </FIELD>
      <FIELD label="Nome Representante Fiscal">
        <TAG><![CDATA[#SECUNDÁRIA_1:EMPRESA_DE_SEGURO:NOME_REPRESENTANTE_FISCAL#]]></TAG>
        <VALUE><![CDATA[Nome Representante Fiscal]]></VALUE>
        <XPATH><![CDATA[/Entities/Secundaria1/Entidade/EmpresaSeguro/NomeRepresentanteFiscal]]></XPATH>
      </FIELD>
      <FIELD label="Email">
        <TAG><![CDATA[#SECUNDÁRIA_1:EMPRESA_DE_SEGURO:EMAIL#]]></TAG>
        <VALUE><![CDATA[Email]]></VALUE>
        <XPATH><![CDATA[/Entities/Secundaria1/Entidade/EmpresaSeguro/Email]]></XPATH>
      </FIELD>
      <FIELD label="Fax">
        <TAG><![CDATA[#SECUNDÁRIA_1:EMPRESA_DE_SEGURO:FAX#]]></TAG>
        <VALUE><![CDATA[Fax]]></VALUE>
        <XPATH><![CDATA[/Entities/Secundaria1/Entidade/EmpresaSeguro/Fax]]></XPATH>
      </FIELD>
      <FIELD label="Telefone">
        <TAG><![CDATA[#SECUNDÁRIA_1:EMPRESA_DE_SEGURO:TELEFONE#]]></TAG>
        <VALUE><![CDATA[Telefone]]></VALUE>
        <XPATH><![CDATA[/Entities/Secundaria1/Entidade/EmpresaSeguro/Telefone]]></XPATH>
      </FIELD>
      <FIELD label="Nome Abreviado">
        <TAG><![CDATA[#SECUNDÁRIA_1:EMPRESA_DE_SEGURO:NOME_ABREVIADO#]]></TAG>
        <VALUE><![CDATA[Nome Abreviado]]></VALUE>
        <XPATH><![CDATA[/Entities/Secundaria1/Entidade/EmpresaSeguro/NomeAbreviado]]></XPATH>
      </FIELD>
      <FIELD label="Nome Social">
        <TAG><![CDATA[#SECUNDÁRIA_1:EMPRESA_DE_SEGURO:NOME_SOCIAL#]]></TAG>
        <VALUE><![CDATA[Nome Social]]></VALUE>
        <XPATH><![CDATA[/Entities/Secundaria1/Entidade/EmpresaSeguro/NomeSocial]]></XPATH>
      </FIELD>
      <FIELD label="Forma Juridica">
        <TAG><![CDATA[#SECUNDÁRIA_1:EMPRESA_DE_SEGURO:FORMA_JURIDICA#]]></TAG>
        <VALUE><![CDATA[Forma Juridica]]></VALUE>
        <XPATH><![CDATA[/Entities/Secundaria1/Entidade/EmpresaSeguro/FormaJuridica]]></XPATH>
      </FIELD>
      <FIELD label="Regime">
        <TAG><![CDATA[#SECUNDÁRIA_1:EMPRESA_DE_SEGURO:REGIME#]]></TAG>
        <VALUE><![CDATA[Regime]]></VALUE>
        <XPATH><![CDATA[/Entities/Secundaria1/Entidade/EmpresaSeguro/Regime]]></XPATH>
      </FIELD>
      <FIELD label="Código Estatístico">
        <TAG><![CDATA[#SECUNDÁRIA_1:EMPRESA_DE_SEGURO:CÓDIGO_ESTATÍSTICO#]]></TAG>
        <VALUE><![CDATA[Código Estatístico]]></VALUE>
        <XPATH><![CDATA[/Entities/Secundaria1/Entidade/EmpresaSeguro/CódigoEstatístico]]></XPATH>
      </FIELD>
    </NODE>
  </NODE>
  <NODE label="Secundária 2" replaceTest="/Entities">
    <NODE label="Entidade Registo/Processo">
      <FIELD label="Nome Abreviado">
        <TAG><![CDATA[#SECUNDÁRIA_2:ENTIDADE_AVULSO:NOME_ABREVIADO#]]></TAG>
        <VALUE><![CDATA[Nome Abreviado]]></VALUE>
        <XPATH><![CDATA[/Entities/Secundaria2/Entidade/EntidadeAvulsa/NomeAbreviado]]></XPATH>
      </FIELD>
      <FIELD label="Nome">
        <TAG><![CDATA[#SECUNDÁRIA_2:ENTIDADE_AVULSO:NOME#]]></TAG>
        <VALUE><![CDATA[Nome]]></VALUE>
        <XPATH><![CDATA[/Entities/Secundaria2/Entidade/EntidadeAvulsa/Nome]]></XPATH>
      </FIELD>
      <FIELD label="Titulo">
        <TAG><![CDATA[#SECUNDÁRIA_2:ENTIDADE_AVULSO:TITULO#]]></TAG>
        <VALUE><![CDATA[Titulo]]></VALUE>
        <XPATH><![CDATA[/Entities/Secundaria2/Entidade/EntidadeAvulsa/Titulo]]></XPATH>
      </FIELD>
      <FIELD label="Email">
        <TAG><![CDATA[#SECUNDÁRIA_2:ENTIDADE_AVULSO:EMAIL#]]></TAG>
        <VALUE><![CDATA[Email]]></VALUE>
        <XPATH><![CDATA[/Entities/Secundaria2/Entidade/EntidadeAvulsa/Email]]></XPATH>
      </FIELD>
      <FIELD label="Fax">
        <TAG><![CDATA[#SECUNDÁRIA_2:ENTIDADE_AVULSO:FAX#]]></TAG>
        <VALUE><![CDATA[Fax]]></VALUE>
        <XPATH><![CDATA[/Entities/Secundaria2/Entidade/EntidadeAvulsa/Fax]]></XPATH>
      </FIELD>
      <FIELD label="Telefone">
        <TAG><![CDATA[#SECUNDÁRIA_2:ENTIDADE_AVULSO:TELEFONE#]]></TAG>
        <VALUE><![CDATA[Telefone]]></VALUE>
        <XPATH><![CDATA[/Entities/Secundaria2/Entidade/EntidadeAvulsa/Telefone]]></XPATH>
      </FIELD>
      <FIELD label="Nif">
        <TAG><![CDATA[#SECUNDÁRIA_2:ENTIDADE_AVULSO:NIF#]]></TAG>
        <VALUE><![CDATA[Nif]]></VALUE>
        <XPATH><![CDATA[/Entities/Secundaria2/Entidade/EntidadeAvulsa/Nif]]></XPATH>
      </FIELD>
      <FIELD label="Morada ">
        <TAG><![CDATA[#SECUNDÁRIA_2:ENTIDADE_AVULSO:MORADA_#]]></TAG>
        <VALUE><![CDATA[Morada ]]></VALUE>
        <XPATH><![CDATA[/Entities/Secundaria2/Entidade/EntidadeAvulsa/XMorada]]></XPATH>
      </FIELD>
      <FIELD label="Localidade">
        <TAG><![CDATA[#SECUNDÁRIA_2:ENTIDADE_AVULSO:LOCALIDADE#]]></TAG>
        <VALUE><![CDATA[Localidade]]></VALUE>
        <XPATH><![CDATA[/Entities/Secundaria2/Entidade/EntidadeAvulsa/Localidade]]></XPATH>
      </FIELD>
      <NODE label="Codigo Postal">
        <FIELD label="Codigo Postal 4">
          <TAG><![CDATA[#SECUNDÁRIA_2:ENTIDADE_AVULSO:CODIGO_POSTAL:CODIGO_POSTAL_4#]]></TAG>
          <VALUE><![CDATA[Codigo Postal 4]]></VALUE>
          <XPATH><![CDATA[/Entities/Secundaria2/Entidade/EntidadeAvulsa/CodigoPostal/CodPostal4]]></XPATH>
        </FIELD>
        <FIELD label="Codigo Postal 3">
          <TAG><![CDATA[#SECUNDÁRIA_2:ENTIDADE_AVULSO:CODIGO_POSTAL:CODIGO_POSTAL_3#]]></TAG>
          <VALUE><![CDATA[Codigo Postal 3]]></VALUE>
          <XPATH><![CDATA[/Entities/Secundaria2/Entidade/EntidadeAvulsa/CodigoPostal/CodPostal3]]></XPATH>
        </FIELD>
        <FIELD label="Localidade">
          <TAG><![CDATA[#SECUNDÁRIA_2:ENTIDADE_AVULSO:CODIGO_POSTAL:LOCALIDADE#]]></TAG>
          <VALUE><![CDATA[Localidade]]></VALUE>
          <XPATH><![CDATA[/Entities/Secundaria2/Entidade/EntidadeAvulsa/CodigoPostal/LocalidadePostal]]></XPATH>
        </FIELD>
      </NODE>
      <FIELD label="Morada Correio">
        <TAG><![CDATA[#SECUNDÁRIA_2:ENTIDADE_AVULSO:MORADACORREIO#]]></TAG>
        <VALUE><![CDATA[MoradaCorreio]]></VALUE>
        <XPATH><![CDATA[/Entities/Secundaria2/Entidade/EntidadeAvulsa/MoradaCorreio]]></XPATH>
      </FIELD>
      <FIELD label="Localidade Correio">
        <TAG><![CDATA[#SECUNDÁRIA_2:ENTIDADE_AVULSO:LOCALIDADECORREIO#]]></TAG>
        <VALUE><![CDATA[LocalidadeCorreio]]></VALUE>
        <XPATH><![CDATA[/Entities/Secundaria2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2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2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2/Entidade/EntidadeAvulsa/CodigoPostalCorreio/Localidade]]></XPATH>
        </FIELD>
      </NODE>
    </NODE>
    <NODE label="Outra Entidade">
      <FIELD label="Nif">
        <TAG><![CDATA[#SECUNDÁRIA_2:OUTRA_ENTIDADE:NIF#]]></TAG>
        <VALUE><![CDATA[Nif]]></VALUE>
        <XPATH><![CDATA[/Entities/Secundaria2/Entidade/OutraEntidade/Nif]]></XPATH>
      </FIELD>
      <FIELD label="Nome Abreviado">
        <TAG><![CDATA[#SECUNDÁRIA_2:OUTRA_ENTIDADE:NOME_ABREVIADO#]]></TAG>
        <VALUE><![CDATA[Nome Abreviado]]></VALUE>
        <XPATH><![CDATA[/Entities/Secundaria2/Entidade/OutraEntidade/NomeAbreviado]]></XPATH>
      </FIELD>
      <FIELD label="Nome">
        <TAG><![CDATA[#SECUNDÁRIA_2:OUTRA_ENTIDADE:NOME#]]></TAG>
        <VALUE><![CDATA[Nome]]></VALUE>
        <XPATH><![CDATA[/Entities/Secundaria2/Entidade/OutraEntidade/Nome]]></XPATH>
      </FIELD>
      <FIELD label="Tipo">
        <TAG><![CDATA[#SECUNDÁRIA_2:OUTRA_ENTIDADE:TIPO#]]></TAG>
        <VALUE><![CDATA[Tipo]]></VALUE>
        <XPATH><![CDATA[/Entities/Secundaria2/Entidade/OutraEntidade/Tipo]]></XPATH>
      </FIELD>
      <FIELD label="Data Encerramento">
        <TAG><![CDATA[#SECUNDÁRIA_2:OUTRA_ENTIDADE:DATA_ENCERRAMENTO#]]></TAG>
        <VALUE><![CDATA[Data Encerramento]]></VALUE>
        <XPATH><![CDATA[/Entities/Secundaria2/Entidade/OutraEntidade/DataEncerramento]]></XPATH>
      </FIELD>
      <FIELD label="Email">
        <TAG><![CDATA[#SECUNDÁRIA_2:OUTRA_ENTIDADE:EMAIL#]]></TAG>
        <VALUE><![CDATA[Email]]></VALUE>
        <XPATH><![CDATA[/Entities/Secundaria2/Entidade/OutraEntidade/Email]]></XPATH>
      </FIELD>
      <FIELD label="Fax">
        <TAG><![CDATA[#SECUNDÁRIA_2:OUTRA_ENTIDADE:FAX#]]></TAG>
        <VALUE><![CDATA[Fax]]></VALUE>
        <XPATH><![CDATA[/Entities/Secundaria2/Entidade/OutraEntidade/Fax]]></XPATH>
      </FIELD>
      <FIELD label="Telefone">
        <TAG><![CDATA[#SECUNDÁRIA_2:OUTRA_ENTIDADE:TELEFONE#]]></TAG>
        <VALUE><![CDATA[Telefone]]></VALUE>
        <XPATH><![CDATA[/Entities/Secundaria2/Entidade/OutraEntidade/Telefone]]></XPATH>
      </FIELD>
      <FIELD label="Codigo Postal Estrangeiro">
        <TAG><![CDATA[#SECUNDÁRIA_2:OUTRA_ENTIDADE:CODIGO_POSTAL_ESTRANGEIRO#]]></TAG>
        <VALUE><![CDATA[Codigo Postal Estrangeiro]]></VALUE>
        <XPATH><![CDATA[/Entities/Secundaria2/Entidade/OutraEntidade/CodigoPostalEstrangeiro]]></XPATH>
      </FIELD>
    </NODE>
    <NODE label="Mediador">
      <FIELD label="Nome Abreviado">
        <TAG><![CDATA[#SECUNDÁRIA_2:MEDIADOR:NOME_ABREVIADO#]]></TAG>
        <VALUE><![CDATA[Nome Abreviado]]></VALUE>
        <XPATH><![CDATA[/Entities/Secundaria2/Entidade/Mediador/NomeAbreviado]]></XPATH>
      </FIELD>
      <FIELD label="Nome Social">
        <TAG><![CDATA[#SECUNDÁRIA_2:MEDIADOR:NOME_SOCIAL#]]></TAG>
        <VALUE><![CDATA[Nome Social]]></VALUE>
        <XPATH><![CDATA[/Entities/Secundaria2/Entidade/Mediador/NomeSocial]]></XPATH>
      </FIELD>
      <FIELD label="Numero Mediador">
        <TAG><![CDATA[#SECUNDÁRIA_2:MEDIADOR:NUMERO_MEDIADOR#]]></TAG>
        <VALUE><![CDATA[Numero Mediador]]></VALUE>
        <XPATH><![CDATA[/Entities/Secundaria2/Entidade/Mediador/NumeroMediador]]></XPATH>
      </FIELD>
      <FIELD label="Ramos">
        <TAG><![CDATA[#SECUNDÁRIA_2:MEDIADOR:RAMOS#]]></TAG>
        <VALUE><![CDATA[Ramos]]></VALUE>
        <XPATH><![CDATA[/Entities/Secundaria2/Entidade/Mediador/Ramos]]></XPATH>
      </FIELD>
      <FIELD label="Tipo Mediador">
        <TAG><![CDATA[#SECUNDÁRIA_2:MEDIADOR:TIPO_MEDIADOR#]]></TAG>
        <VALUE><![CDATA[Tipo Mediador]]></VALUE>
        <XPATH><![CDATA[/Entities/Secundaria2/Entidade/Mediador/TipoMediador]]></XPATH>
      </FIELD>
      <FIELD label="Email">
        <TAG><![CDATA[#SECUNDÁRIA_2:MEDIADOR:EMAIL#]]></TAG>
        <VALUE><![CDATA[Email]]></VALUE>
        <XPATH><![CDATA[/Entities/Secundaria2/Entidade/Mediador/Email]]></XPATH>
      </FIELD>
      <FIELD label="Fax">
        <TAG><![CDATA[#SECUNDÁRIA_2:MEDIADOR:FAX#]]></TAG>
        <VALUE><![CDATA[Fax]]></VALUE>
        <XPATH><![CDATA[/Entities/Secundaria2/Entidade/Mediador/Fax]]></XPATH>
      </FIELD>
      <FIELD label="Telefone">
        <TAG><![CDATA[#SECUNDÁRIA_2:MEDIADOR:TELEFONE#]]></TAG>
        <VALUE><![CDATA[Telefone]]></VALUE>
        <XPATH><![CDATA[/Entities/Secundaria2/Entidade/Mediador/Telefone]]></XPATH>
      </FIELD>
    </NODE>
    <NODE label="Fundo">
      <FIELD label="Data Extinção">
        <TAG><![CDATA[#SECUNDÁRIA_2:FUNDO:DATA_EXTINÇÃO#]]></TAG>
        <VALUE><![CDATA[Data Extinção]]></VALUE>
        <XPATH><![CDATA[/Entities/Secundaria2/Entidade/Fundo/DataExtinção]]></XPATH>
      </FIELD>
      <FIELD label="Tipo">
        <TAG><![CDATA[#SECUNDÁRIA_2:FUNDO:TIPO#]]></TAG>
        <VALUE><![CDATA[Tipo]]></VALUE>
        <XPATH><![CDATA[/Entities/Secundaria2/Entidade/Fundo/Tipo]]></XPATH>
      </FIELD>
      <FIELD label="NomeAbreviado">
        <TAG><![CDATA[#SECUNDÁRIA_2:FUNDO:NOMEABREVIADO#]]></TAG>
        <VALUE><![CDATA[NomeAbreviado]]></VALUE>
        <XPATH><![CDATA[/Entities/Secundaria2/Entidade/Fundo/NomeAbreviado]]></XPATH>
      </FIELD>
      <FIELD label="Nome">
        <TAG><![CDATA[#SECUNDÁRIA_2:FUNDO:NOME#]]></TAG>
        <VALUE><![CDATA[Nome]]></VALUE>
        <XPATH><![CDATA[/Entities/Secundaria2/Entidade/Fundo/Nome]]></XPATH>
      </FIELD>
      <FIELD label="Numero">
        <TAG><![CDATA[#SECUNDÁRIA_2:FUNDO:NUMERO#]]></TAG>
        <VALUE><![CDATA[Numero]]></VALUE>
        <XPATH><![CDATA[/Entities/Secundaria2/Entidade/Fundo/Numero]]></XPATH>
      </FIELD>
    </NODE>
    <NODE label="Empresa de Seguro">
      <FIELD label="Nome Abreviado">
        <TAG><![CDATA[#SECUNDÁRIA_2:EMPRESA_DE_SEGURO:NOME_ABREVIADO#]]></TAG>
        <VALUE><![CDATA[Nome Abreviado]]></VALUE>
        <XPATH><![CDATA[/Entities/Secundaria2/Entidade/EmpresaSeguro/NomeAbreviado]]></XPATH>
      </FIELD>
      <FIELD label="Nome Social">
        <TAG><![CDATA[#SECUNDÁRIA_2:EMPRESA_DE_SEGURO:NOME_SOCIAL#]]></TAG>
        <VALUE><![CDATA[Nome Social]]></VALUE>
        <XPATH><![CDATA[/Entities/Secundaria2/Entidade/EmpresaSeguro/NomeSocial]]></XPATH>
      </FIELD>
      <FIELD label="Forma Juridica">
        <TAG><![CDATA[#SECUNDÁRIA_2:EMPRESA_DE_SEGURO:FORMA_JURIDICA#]]></TAG>
        <VALUE><![CDATA[Forma Juridica]]></VALUE>
        <XPATH><![CDATA[/Entities/Secundaria2/Entidade/EmpresaSeguro/FormaJuridica]]></XPATH>
      </FIELD>
      <FIELD label="Regime">
        <TAG><![CDATA[#SECUNDÁRIA_2:EMPRESA_DE_SEGURO:REGIME#]]></TAG>
        <VALUE><![CDATA[Regime]]></VALUE>
        <XPATH><![CDATA[/Entities/Secundaria2/Entidade/EmpresaSeguro/Regime]]></XPATH>
      </FIELD>
      <FIELD label="Código Estatístico">
        <TAG><![CDATA[#SECUNDÁRIA_2:EMPRESA_DE_SEGURO:CÓDIGO_ESTATÍSTICO#]]></TAG>
        <VALUE><![CDATA[Código Estatístico]]></VALUE>
        <XPATH><![CDATA[/Entities/Secundaria2/Entidade/EmpresaSeguro/CódigoEstatístico]]></XPATH>
      </FIELD>
      <FIELD label="DtaPublicacaoDR">
        <TAG><![CDATA[#SECUNDÁRIA_2:EMPRESA_DE_SEGURO:DTAPUBLICACAODR#]]></TAG>
        <VALUE><![CDATA[DtaPublicacaoDR]]></VALUE>
        <XPATH><![CDATA[/Entities/Secundaria2/Entidade/EmpresaSeguro/DtaPublicacaoDR]]></XPATH>
      </FIELD>
      <FIELD label="NumeroAgregadoPrincipal">
        <TAG><![CDATA[#SECUNDÁRIA_2:EMPRESA_DE_SEGURO:NUMEROAGREGADOPRINCIPAL#]]></TAG>
        <VALUE><![CDATA[NumeroAgregadoPrincipal]]></VALUE>
        <XPATH><![CDATA[/Entities/Secundaria2/Entidade/EmpresaSeguro/NumeroAgregadoPrincipal]]></XPATH>
      </FIELD>
      <FIELD label="NrNormaAutorizacao">
        <TAG><![CDATA[#SECUNDÁRIA_2:EMPRESA_DE_SEGURO:NRNORMAAUTORIZACAO#]]></TAG>
        <VALUE><![CDATA[NrNormaAutorizacao]]></VALUE>
        <XPATH><![CDATA[/Entities/Secundaria2/Entidade/EmpresaSeguro/NrNormaAutorizacao]]></XPATH>
      </FIELD>
      <FIELD label="DtPublicacaoDrConstituicao">
        <TAG><![CDATA[#SECUNDÁRIA_2:EMPRESA_DE_SEGURO:DTPUBDRCONST#]]></TAG>
        <VALUE><![CDATA[DtPublicacaoDrConstituicao]]></VALUE>
        <XPATH><![CDATA[/Entities/Secundaria2/Entidade/EmpresaSeguro/DtPublicacaoDrConstituicao]]></XPATH>
      </FIELD>
      <FIELD label="DtaAutorizacaoISP">
        <TAG><![CDATA[#SECUNDÁRIA_2:EMPRESA_DE_SEGURO:DTAAUTORIZACAOISP#]]></TAG>
        <VALUE><![CDATA[DtaAutorizacaoISP]]></VALUE>
        <XPATH><![CDATA[/Entities/Secundaria2/Entidade/EmpresaSeguro/DtaAutorizacaoISP]]></XPATH>
      </FIELD>
      <FIELD label="DtaEncerramento">
        <TAG><![CDATA[#SECUNDÁRIA_2:EMPRESA_DE_SEGURO:DTAENCERRAMENTO#]]></TAG>
        <VALUE><![CDATA[DtaEncerramento]]></VALUE>
        <XPATH><![CDATA[/Entities/Secundaria2/Entidade/EmpresaSeguro/DtaEncerramento]]></XPATH>
      </FIELD>
      <FIELD label="Sigla">
        <TAG><![CDATA[#SECUNDÁRIA_2:EMPRESA_DE_SEGURO:SIGLA#]]></TAG>
        <VALUE><![CDATA[Sigla]]></VALUE>
        <XPATH><![CDATA[/Entities/Secundaria2/Entidade/EmpresaSeguro/Sigla]]></XPATH>
      </FIELD>
      <FIELD label="País Sede">
        <TAG><![CDATA[#SECUNDÁRIA_2:EMPRESA_DE_SEGURO:PAÍS_SEDE#]]></TAG>
        <VALUE><![CDATA[País Sede]]></VALUE>
        <XPATH><![CDATA[/Entities/Secundaria2/Entidade/EmpresaSeguro/PaísSede]]></XPATH>
      </FIELD>
      <FIELD label="Nome Sede">
        <TAG><![CDATA[#SECUNDÁRIA_2:EMPRESA_DE_SEGURO:NOME_SEDE#]]></TAG>
        <VALUE><![CDATA[Nome Sede]]></VALUE>
        <XPATH><![CDATA[/Entities/Secundaria2/Entidade/EmpresaSeguro/NomeSede]]></XPATH>
      </FIELD>
      <FIELD label="Morada Sede">
        <TAG><![CDATA[#SECUNDÁRIA_2:EMPRESA_DE_SEGURO:MORADA_SEDE#]]></TAG>
        <VALUE><![CDATA[Morada Sede]]></VALUE>
        <XPATH><![CDATA[/Entities/Secundaria2/Entidade/EmpresaSeguro/MoradaSede]]></XPATH>
      </FIELD>
      <FIELD label="Codigo Postal Sede">
        <TAG><![CDATA[#SECUNDÁRIA_2:EMPRESA_DE_SEGURO:CODIGO_POSTAL_SEDE#]]></TAG>
        <VALUE><![CDATA[Codigo Postal Sede]]></VALUE>
        <XPATH><![CDATA[/Entities/Secundaria2/Entidade/EmpresaSeguro/CodigoPostalSede]]></XPATH>
      </FIELD>
      <FIELD label="Pais Proveniencia (LPS)">
        <TAG><![CDATA[#SECUNDÁRIA_2:EMPRESA_DE_SEGURO:PAIS_PROVENIENCIA_(LPS)#]]></TAG>
        <VALUE><![CDATA[Pais Proveniencia (LPS)]]></VALUE>
        <XPATH><![CDATA[/Entities/Secundaria2/Entidade/EmpresaSeguro/PaisProveniencia]]></XPATH>
      </FIELD>
      <FIELD label="País">
        <TAG><![CDATA[#SECUNDÁRIA_2:EMPRESA_DE_SEGURO:PAÍS#]]></TAG>
        <VALUE><![CDATA[País]]></VALUE>
        <XPATH><![CDATA[/Entities/Secundaria2/Entidade/EmpresaSeguro/País]]></XPATH>
      </FIELD>
      <FIELD label="Tipo Actividade">
        <TAG><![CDATA[#SECUNDÁRIA_2:EMPRESA_DE_SEGURO:TIPO_ACTIVIDADE#]]></TAG>
        <VALUE><![CDATA[Tipo Actividade]]></VALUE>
        <XPATH><![CDATA[/Entities/Secundaria2/Entidade/EmpresaSeguro/TipoActividade]]></XPATH>
      </FIELD>
      <FIELD label="Fundos de Pensões">
        <TAG><![CDATA[#SECUNDÁRIA_2:EMPRESA_DE_SEGURO:FUNDOS_DE_PENSÕES#]]></TAG>
        <VALUE><![CDATA[Fundos de Pensões]]></VALUE>
        <XPATH><![CDATA[/Entities/Secundaria2/Entidade/EmpresaSeguro/FundosdePensões]]></XPATH>
      </FIELD>
      <FIELD label="Entidades Associadas">
        <TAG><![CDATA[#SECUNDÁRIA_2:EMPRESA_DE_SEGURO:ENTIDADES_ASSOCIADAS#]]></TAG>
        <VALUE><![CDATA[Entidades Associadas]]></VALUE>
        <XPATH><![CDATA[/Entities/Secundaria2/Entidade/EmpresaSeguro/EntidadesAssociadas]]></XPATH>
      </FIELD>
      <FIELD label="Codigo Seguro Operacao">
        <TAG><![CDATA[#SECUNDÁRIA_2:EMPRESA_DE_SEGURO:CODIGO_SEGURO_OPERACAO#]]></TAG>
        <VALUE><![CDATA[Codigo Seguro Operacao]]></VALUE>
        <XPATH><![CDATA[/Entities/Secundaria2/Entidade/EmpresaSeguro/CodigoSeguroOperacao]]></XPATH>
      </FIELD>
      <FIELD label="Codigo Ramo NV">
        <TAG><![CDATA[#SECUNDÁRIA_2:EMPRESA_DE_SEGURO:CODIGO_RAMO_NV#]]></TAG>
        <VALUE><![CDATA[Codigo Ramo NV]]></VALUE>
        <XPATH><![CDATA[/Entities/Secundaria2/Entidade/EmpresaSeguro/CodigoRamoNV]]></XPATH>
      </FIELD>
      <FIELD label="Nome Modalidade NV">
        <TAG><![CDATA[#SECUNDÁRIA_2:EMPRESA_DE_SEGURO:NOME_MODALIDADE_NV#]]></TAG>
        <VALUE><![CDATA[Nome Modalidade NV]]></VALUE>
        <XPATH><![CDATA[/Entities/Secundaria2/Entidade/EmpresaSeguro/NomeModalidadeNV]]></XPATH>
      </FIELD>
      <FIELD label="Nome Grupo Ramo NV">
        <TAG><![CDATA[#SECUNDÁRIA_2:EMPRESA_DE_SEGURO:NOME_GRUPO_RAMO_NV#]]></TAG>
        <VALUE><![CDATA[Nome Grupo Ramo NV]]></VALUE>
        <XPATH><![CDATA[/Entities/Secundaria2/Entidade/EmpresaSeguro/NomeGrupoRamoNV]]></XPATH>
      </FIELD>
      <FIELD label="Codigo Ramo VD">
        <TAG><![CDATA[#SECUNDÁRIA_2:EMPRESA_DE_SEGURO:CODIGO_RAMO_VD#]]></TAG>
        <VALUE><![CDATA[Codigo Ramo VD]]></VALUE>
        <XPATH><![CDATA[/Entities/Secundaria2/Entidade/EmpresaSeguro/CodigoRamoVD]]></XPATH>
      </FIELD>
      <FIELD label="Nome Modalidade VD">
        <TAG><![CDATA[#SECUNDÁRIA_2:EMPRESA_DE_SEGURO:NOME_MODALIDADE_VD#]]></TAG>
        <VALUE><![CDATA[Nome Modalidade VD]]></VALUE>
        <XPATH><![CDATA[/Entities/Secundaria2/Entidade/EmpresaSeguro/NomeModalidadeVD]]></XPATH>
      </FIELD>
      <FIELD label="Nome Grupo Ramo VD">
        <TAG><![CDATA[#SECUNDÁRIA_2:EMPRESA_DE_SEGURO:NOME_GRUPO_RAMO_VD#]]></TAG>
        <VALUE><![CDATA[Nome Grupo Ramo VD]]></VALUE>
        <XPATH><![CDATA[/Entities/Secundaria2/Entidade/EmpresaSeguro/NomeGrupoRamoVD]]></XPATH>
      </FIELD>
      <FIELD label="Nome actuário responsável">
        <TAG><![CDATA[#SECUNDÁRIA_2:EMPRESA_DE_SEGURO:NOME_ACTUÁRIO_RESPONSÁVEL#]]></TAG>
        <VALUE><![CDATA[Nome actuário responsável]]></VALUE>
        <XPATH><![CDATA[/Entities/Secundaria2/Entidade/EmpresaSeguro/Nomeactuárioresponsável]]></XPATH>
      </FIELD>
      <FIELD label="Classes de Seguros">
        <TAG><![CDATA[#SECUNDÁRIA_2:EMPRESA_DE_SEGURO:CLASSES_DE_SEGUROS#]]></TAG>
        <VALUE><![CDATA[Classes de Seguros]]></VALUE>
        <XPATH><![CDATA[/Entities/Secundaria2/Entidade/EmpresaSeguro/ClassesdeSeguros]]></XPATH>
      </FIELD>
      <FIELD label="Autoridade de Supervisão">
        <TAG><![CDATA[#SECUNDÁRIA_2:EMPRESA_DE_SEGURO:AUTORIDADE_DE_SUPERVISÃO#]]></TAG>
        <VALUE><![CDATA[Autoridade de Supervisão]]></VALUE>
        <XPATH><![CDATA[/Entities/Secundaria2/Entidade/EmpresaSeguro/AutoridadedeSupervisão]]></XPATH>
      </FIELD>
      <FIELD label="Codigo Postal Representante">
        <TAG><![CDATA[#SECUNDÁRIA_2:EMPRESA_DE_SEGURO:CODIGO_POSTAL_REPRESENTANTE#]]></TAG>
        <VALUE><![CDATA[Codigo Postal Representante]]></VALUE>
        <XPATH><![CDATA[/Entities/Secundaria2/Entidade/EmpresaSeguro/CodigoPostalRepresentante]]></XPATH>
      </FIELD>
      <FIELD label="Morada Representante">
        <TAG><![CDATA[#SECUNDÁRIA_2:EMPRESA_DE_SEGURO:MORADA_REPRESENTANTE#]]></TAG>
        <VALUE><![CDATA[Morada Representante]]></VALUE>
        <XPATH><![CDATA[/Entities/Secundaria2/Entidade/EmpresaSeguro/MoradaRepresentante]]></XPATH>
      </FIELD>
      <FIELD label="Nome Representante Fiscal">
        <TAG><![CDATA[#SECUNDÁRIA_2:EMPRESA_DE_SEGURO:NOME_REPRESENTANTE_FISCAL#]]></TAG>
        <VALUE><![CDATA[Nome Representante Fiscal]]></VALUE>
        <XPATH><![CDATA[/Entities/Secundaria2/Entidade/EmpresaSeguro/NomeRepresentanteFiscal]]></XPATH>
      </FIELD>
      <FIELD label="Email">
        <TAG><![CDATA[#SECUNDÁRIA_2:EMPRESA_DE_SEGURO:EMAIL#]]></TAG>
        <VALUE><![CDATA[Email]]></VALUE>
        <XPATH><![CDATA[/Entities/Secundaria2/Entidade/EmpresaSeguro/Email]]></XPATH>
      </FIELD>
      <FIELD label="Fax">
        <TAG><![CDATA[#SECUNDÁRIA_2:EMPRESA_DE_SEGURO:FAX#]]></TAG>
        <VALUE><![CDATA[Fax]]></VALUE>
        <XPATH><![CDATA[/Entities/Secundaria2/Entidade/EmpresaSeguro/Fax]]></XPATH>
      </FIELD>
      <FIELD label="Telefone">
        <TAG><![CDATA[#SECUNDÁRIA_2:EMPRESA_DE_SEGURO:TELEFONE#]]></TAG>
        <VALUE><![CDATA[Telefone]]></VALUE>
        <XPATH><![CDATA[/Entities/Secundaria2/Entidade/EmpresaSeguro/Telefone]]></XPATH>
      </FIELD>
    </NODE>
    <NODE label="SGPS">
      <FIELD label="NomeAbreviado">
        <TAG><![CDATA[#SECUNDÁRIA_2:SGPS:NOMEABREVIADO#]]></TAG>
        <VALUE><![CDATA[NomeAbreviado]]></VALUE>
        <XPATH><![CDATA[/Entities/Secundaria2/Entidade/SGPS/NomeAbreviado]]></XPATH>
      </FIELD>
      <FIELD label="Nome">
        <TAG><![CDATA[#SECUNDÁRIA_2:SGPS:NOME#]]></TAG>
        <VALUE><![CDATA[Nome]]></VALUE>
        <XPATH><![CDATA[/Entities/Secundaria2/Entidade/SGPS/NomeSocial]]></XPATH>
      </FIELD>
      <FIELD label="Numero">
        <TAG><![CDATA[#SECUNDÁRIA_2:SGPS:NUMERO#]]></TAG>
        <VALUE><![CDATA[CodigoEstatistico]]></VALUE>
        <XPATH><![CDATA[/Entities/Secundaria2/Entidade/SGPS/CodigoEstatistico]]></XPATH>
      </FIELD>
      <FIELD label="Contas Consolidadas">
        <TAG><![CDATA[#SECUNDÁRIA_2:SGPS:CONTASCONSOLIDADAS#]]></TAG>
        <VALUE><![CDATA[ContasConsolidadas]]></VALUE>
        <XPATH><![CDATA[/Entities/Secundaria2/Entidade/SGPS/ContasConsolidadas]]></XPATH>
      </FIELD>
      <FIELD label="Data de Encerramento">
        <TAG><![CDATA[#SECUNDÁRIA_2:SGPS:DTENCERRAMENTO#]]></TAG>
        <VALUE><![CDATA[DtEncerramento]]></VALUE>
        <XPATH><![CDATA[/Entities/Secundaria2/Entidade/SGPS/DtEncerramento]]></XPATH>
      </FIELD>
      <FIELD label="Telefone">
        <TAG><![CDATA[#SECUNDÁRIA_2:SGPS:TELEFONE#]]></TAG>
        <VALUE><![CDATA[Telefone]]></VALUE>
        <XPATH><![CDATA[/Entities/Secundaria2/Entidade/SGPS/Telefone]]></XPATH>
      </FIELD>
      <FIELD label="Fax">
        <TAG><![CDATA[#SECUNDÁRIA_2:SGPS:FAX#]]></TAG>
        <VALUE><![CDATA[Fax]]></VALUE>
        <XPATH><![CDATA[/Entities/Secundaria2/Entidade/SGPS/Fax]]></XPATH>
      </FIELD>
    </NODE>
    <NODE label="SGPF">
      <FIELD label="NomeAbreviado">
        <TAG><![CDATA[#SECUNDÁRIA_2:SGFP:NOMEABREVIADO#]]></TAG>
        <VALUE><![CDATA[NomeAbreviado]]></VALUE>
        <XPATH><![CDATA[/Entities/Secundaria2/Entidade/SGFP/NomeAbreviado]]></XPATH>
      </FIELD>
      <FIELD label="Nome">
        <TAG><![CDATA[#SECUNDÁRIA_2:SGFP:NOME#]]></TAG>
        <VALUE><![CDATA[Nome]]></VALUE>
        <XPATH><![CDATA[/Entities/Secundaria2/Entidade/SGFP/NomeSocial]]></XPATH>
      </FIELD>
      <FIELD label="Número">
        <TAG><![CDATA[#SECUNDÁRIA_2:SGFP:NUMERO#]]></TAG>
        <VALUE><![CDATA[CodigoEstatistico]]></VALUE>
        <XPATH><![CDATA[/Entities/Secundaria2/Entidade/SGFP/CodigoEstatistico]]></XPATH>
      </FIELD>
      <FIELD label="Data de Encerramento">
        <TAG><![CDATA[#SECUNDÁRIA_2:SGFP:DTENCERRAMENTO#]]></TAG>
        <VALUE><![CDATA[DtEncerramento]]></VALUE>
        <XPATH><![CDATA[/Entities/Secundaria2/Entidade/SGFP/DtEncerramento]]></XPATH>
      </FIELD>
      <FIELD label="Telefone">
        <TAG><![CDATA[#SECUNDÁRIA_2:SGFP:TELEFONE#]]></TAG>
        <VALUE><![CDATA[Telefone]]></VALUE>
        <XPATH><![CDATA[/Entities/Secundaria2/Entidade/SGFP/Telefone]]></XPATH>
      </FIELD>
      <FIELD label="Fax">
        <TAG><![CDATA[#SECUNDÁRIA_2:SGFP:FAX#]]></TAG>
        <VALUE><![CDATA[Fax]]></VALUE>
        <XPATH><![CDATA[/Entities/Secundaria2/Entidade/SGFP/Fax]]></XPATH>
      </FIELD>
    </NODE>
  </NODE>
  <NODE label="Secundária 3" replaceTest="/Entities">
    <NODE label="Entidade Registo/Processo">
      <FIELD label="Email">
        <TAG><![CDATA[#SECUNDÁRIA_3:ENTIDADE_AVULSO:EMAIL#]]></TAG>
        <VALUE><![CDATA[Email]]></VALUE>
        <XPATH><![CDATA[/Entities/Secundaria3/Entidade/EntidadeAvulsa/Email]]></XPATH>
      </FIELD>
      <FIELD label="Fax">
        <TAG><![CDATA[#SECUNDÁRIA_3:ENTIDADE_AVULSO:FAX#]]></TAG>
        <VALUE><![CDATA[Fax]]></VALUE>
        <XPATH><![CDATA[/Entities/Secundaria3/Entidade/EntidadeAvulsa/Fax]]></XPATH>
      </FIELD>
      <FIELD label="Telefone">
        <TAG><![CDATA[#SECUNDÁRIA_3:ENTIDADE_AVULSO:TELEFONE#]]></TAG>
        <VALUE><![CDATA[Telefone]]></VALUE>
        <XPATH><![CDATA[/Entities/Secundaria3/Entidade/EntidadeAvulsa/Telefone]]></XPATH>
      </FIELD>
      <FIELD label="Nif">
        <TAG><![CDATA[#SECUNDÁRIA_3:ENTIDADE_AVULSO:NIF#]]></TAG>
        <VALUE><![CDATA[Nif]]></VALUE>
        <XPATH><![CDATA[/Entities/Secundaria3/Entidade/EntidadeAvulsa/Nif]]></XPATH>
      </FIELD>
      <FIELD label="Nome Abreviado">
        <TAG><![CDATA[#SECUNDÁRIA_3:ENTIDADE_AVULSO:NOME_ABREVIADO#]]></TAG>
        <VALUE><![CDATA[Nome Abreviado]]></VALUE>
        <XPATH><![CDATA[/Entities/Secundaria3/Entidade/EntidadeAvulsa/NomeAbreviado]]></XPATH>
      </FIELD>
      <FIELD label="Nome">
        <TAG><![CDATA[#SECUNDÁRIA_3:ENTIDADE_AVULSO:NOME#]]></TAG>
        <VALUE><![CDATA[Nome]]></VALUE>
        <XPATH><![CDATA[/Entities/Secundaria3/Entidade/EntidadeAvulsa/Nome]]></XPATH>
      </FIELD>
      <FIELD label="Titulo">
        <TAG><![CDATA[#SECUNDÁRIA_3:ENTIDADE_AVULSO:TITULO#]]></TAG>
        <VALUE><![CDATA[Titulo]]></VALUE>
        <XPATH><![CDATA[/Entities/Secundaria3/Entidade/EntidadeAvulsa/Titulo]]></XPATH>
      </FIELD>
      <FIELD label="Morada ">
        <TAG><![CDATA[#SECUNDÁRIA_3:ENTIDADE_AVULSO:MORADA_#]]></TAG>
        <VALUE><![CDATA[Morada ]]></VALUE>
        <XPATH><![CDATA[/Entities/Secundaria3/Entidade/EntidadeAvulsa/XMorada]]></XPATH>
      </FIELD>
      <FIELD label="Localidade">
        <TAG><![CDATA[#SECUNDÁRIA_3:ENTIDADE_AVULSO:LOCALIDADE#]]></TAG>
        <VALUE><![CDATA[Localidade]]></VALUE>
        <XPATH><![CDATA[/Entities/Secundaria3/Entidade/EntidadeAvulsa/Localidade]]></XPATH>
      </FIELD>
      <NODE label="Codigo Postal">
        <FIELD label="Codigo Postal 4">
          <TAG><![CDATA[#SECUNDÁRIA_3:ENTIDADE_AVULSO:CODIGO_POSTAL:CODIGO_POSTAL_4#]]></TAG>
          <VALUE><![CDATA[Codigo Postal 4]]></VALUE>
          <XPATH><![CDATA[/Entities/Secundaria3/Entidade/EntidadeAvulsa/CodigoPostal/CodPostal4]]></XPATH>
        </FIELD>
        <FIELD label="Codigo Postal 3">
          <TAG><![CDATA[#SECUNDÁRIA_3:ENTIDADE_AVULSO:CODIGO_POSTAL:CODIGO_POSTAL_3#]]></TAG>
          <VALUE><![CDATA[Codigo Postal 3]]></VALUE>
          <XPATH><![CDATA[/Entities/Secundaria3/Entidade/EntidadeAvulsa/CodigoPostal/CodPostal3]]></XPATH>
        </FIELD>
        <FIELD label="Localidade">
          <TAG><![CDATA[#SECUNDÁRIA_3:ENTIDADE_AVULSO:CODIGO_POSTAL:LOCALIDADE#]]></TAG>
          <VALUE><![CDATA[Localidade]]></VALUE>
          <XPATH><![CDATA[/Entities/Secundaria3/Entidade/EntidadeAvulsa/CodigoPostal/LocalidadePostal]]></XPATH>
        </FIELD>
      </NODE>
      <FIELD label="Morada Correio">
        <TAG><![CDATA[#SECUNDÁRIA_3:ENTIDADE_AVULSO:MORADACORREIO#]]></TAG>
        <VALUE><![CDATA[MoradaCorreio]]></VALUE>
        <XPATH><![CDATA[/Entities/Secundaria3/Entidade/EntidadeAvulsa/MoradaCorreio]]></XPATH>
      </FIELD>
      <FIELD label="Localidade Correio">
        <TAG><![CDATA[#SECUNDÁRIA_3:ENTIDADE_AVULSO:LOCALIDADECORREIO#]]></TAG>
        <VALUE><![CDATA[LocalidadeCorreio]]></VALUE>
        <XPATH><![CDATA[/Entities/Secundaria3/Entidade/EntidadeAvulsa/LocalidadeCorreio]]></XPATH>
      </FIELD>
      <NODE label="Codigo Postal Correio">
        <FIELD label="Codigo Postal Correio 4">
          <TAG><![CDATA[#SECUNDÁRIA_3:ENTIDADE_AVULSO:CPC:CP4#]]></TAG>
          <VALUE><![CDATA[Codigo Postal Correio 4]]></VALUE>
          <XPATH><![CDATA[/Entities/Secundaria3/Entidade/EntidadeAvulsa/CodigoPostalCorreio/CodigoPostal4]]></XPATH>
        </FIELD>
        <FIELD label="Codigo Postal Correio 3">
          <TAG><![CDATA[#SECUNDÁRIA_3:ENTIDADE_AVULSO:CPC:CP3#]]></TAG>
          <VALUE><![CDATA[Codigo Postal Correio 3]]></VALUE>
          <XPATH><![CDATA[/Entities/Secundaria3/Entidade/EntidadeAvulsa/CodigoPostalCorreio/CodigoPostal3]]></XPATH>
        </FIELD>
        <FIELD label="Localidade Postal Correio">
          <TAG><![CDATA[#SECUNDÁRIA_3:ENTIDADE_AVULSO:CPC:LOCALIDADE#]]></TAG>
          <VALUE><![CDATA[Localidade Postal Correio]]></VALUE>
          <XPATH><![CDATA[/Entities/Secundaria3/Entidade/EntidadeAvulsa/CodigoPostalCorreio/Localidade]]></XPATH>
        </FIELD>
      </NODE>
    </NODE>
    <NODE label="Outra Entidade">
      <FIELD label="Nif">
        <TAG><![CDATA[#SECUNDÁRIA_3:OUTRA_ENTIDADE:NIF#]]></TAG>
        <VALUE><![CDATA[Nif]]></VALUE>
        <XPATH><![CDATA[/Entities/Secundaria3/Entidade/OutraEntidade/Nif]]></XPATH>
      </FIELD>
      <FIELD label="Nome Abreviado">
        <TAG><![CDATA[#SECUNDÁRIA_3:OUTRA_ENTIDADE:NOME_ABREVIADO#]]></TAG>
        <VALUE><![CDATA[Nome Abreviado]]></VALUE>
        <XPATH><![CDATA[/Entities/Secundaria3/Entidade/OutraEntidade/NomeAbreviado]]></XPATH>
      </FIELD>
      <FIELD label="Nome">
        <TAG><![CDATA[#SECUNDÁRIA_3:OUTRA_ENTIDADE:NOME#]]></TAG>
        <VALUE><![CDATA[Nome]]></VALUE>
        <XPATH><![CDATA[/Entities/Secundaria3/Entidade/OutraEntidade/Nome]]></XPATH>
      </FIELD>
      <FIELD label="Tipo">
        <TAG><![CDATA[#SECUNDÁRIA_3:OUTRA_ENTIDADE:TIPO#]]></TAG>
        <VALUE><![CDATA[Tipo]]></VALUE>
        <XPATH><![CDATA[/Entities/Secundaria3/Entidade/OutraEntidade/Tipo]]></XPATH>
      </FIELD>
      <FIELD label="Data Encerramento">
        <TAG><![CDATA[#SECUNDÁRIA_3:OUTRA_ENTIDADE:DATA_ENCERRAMENTO#]]></TAG>
        <VALUE><![CDATA[Data Encerramento]]></VALUE>
        <XPATH><![CDATA[/Entities/Secundaria3/Entidade/OutraEntidade/DataEncerramento]]></XPATH>
      </FIELD>
      <FIELD label="Email">
        <TAG><![CDATA[#SECUNDÁRIA_3:OUTRA_ENTIDADE:EMAIL#]]></TAG>
        <VALUE><![CDATA[Email]]></VALUE>
        <XPATH><![CDATA[/Entities/Secundaria3/Entidade/OutraEntidade/Email]]></XPATH>
      </FIELD>
      <FIELD label="Fax">
        <TAG><![CDATA[#SECUNDÁRIA_3:OUTRA_ENTIDADE:FAX#]]></TAG>
        <VALUE><![CDATA[Fax]]></VALUE>
        <XPATH><![CDATA[/Entities/Secundaria3/Entidade/OutraEntidade/Fax]]></XPATH>
      </FIELD>
      <FIELD label="Telefone">
        <TAG><![CDATA[#SECUNDÁRIA_3:OUTRA_ENTIDADE:TELEFONE#]]></TAG>
        <VALUE><![CDATA[Telefone]]></VALUE>
        <XPATH><![CDATA[/Entities/Secundaria3/Entidade/OutraEntidade/Telefone]]></XPATH>
      </FIELD>
      <FIELD label="Codigo Postal Estrangeiro">
        <TAG><![CDATA[#SECUNDÁRIA_3:OUTRA_ENTIDADE:CODIGO_POSTAL_ESTRANGEIRO#]]></TAG>
        <VALUE><![CDATA[Codigo Postal Estrangeiro]]></VALUE>
        <XPATH><![CDATA[/Entities/Secundaria3/Entidade/OutraEntidade/CodigoPostalEstrangeiro]]></XPATH>
      </FIELD>
    </NODE>
    <NODE label="Mediador">
      <FIELD label="Ramos">
        <TAG><![CDATA[#SECUNDÁRIA_3:MEDIADOR:RAMOS#]]></TAG>
        <VALUE><![CDATA[Ramos]]></VALUE>
        <XPATH><![CDATA[/Entities/Secundaria3/Entidade/Mediador/Ramos]]></XPATH>
      </FIELD>
      <FIELD label="Tipo Mediador">
        <TAG><![CDATA[#SECUNDÁRIA_3:MEDIADOR:TIPO_MEDIADOR#]]></TAG>
        <VALUE><![CDATA[Tipo Mediador]]></VALUE>
        <XPATH><![CDATA[/Entities/Secundaria3/Entidade/Mediador/TipoMediador]]></XPATH>
      </FIELD>
      <FIELD label="Email">
        <TAG><![CDATA[#SECUNDÁRIA_3:MEDIADOR:EMAIL#]]></TAG>
        <VALUE><![CDATA[Email]]></VALUE>
        <XPATH><![CDATA[/Entities/Secundaria3/Entidade/Mediador/Email]]></XPATH>
      </FIELD>
      <FIELD label="Fax">
        <TAG><![CDATA[#SECUNDÁRIA_3:MEDIADOR:FAX#]]></TAG>
        <VALUE><![CDATA[Fax]]></VALUE>
        <XPATH><![CDATA[/Entities/Secundaria3/Entidade/Mediador/Fax]]></XPATH>
      </FIELD>
      <FIELD label="Telefone">
        <TAG><![CDATA[#SECUNDÁRIA_3:MEDIADOR:TELEFONE#]]></TAG>
        <VALUE><![CDATA[Telefone]]></VALUE>
        <XPATH><![CDATA[/Entities/Secundaria3/Entidade/Mediador/Telefone]]></XPATH>
      </FIELD>
      <FIELD label="Nome Abreviado">
        <TAG><![CDATA[#SECUNDÁRIA_3:MEDIADOR:NOME_ABREVIADO#]]></TAG>
        <VALUE><![CDATA[Nome Abreviado]]></VALUE>
        <XPATH><![CDATA[/Entities/Secundaria3/Entidade/Mediador/NomeAbreviado]]></XPATH>
      </FIELD>
      <FIELD label="Nome Social">
        <TAG><![CDATA[#SECUNDÁRIA_3:MEDIADOR:NOME_SOCIAL#]]></TAG>
        <VALUE><![CDATA[Nome Social]]></VALUE>
        <XPATH><![CDATA[/Entities/Secundaria3/Entidade/Mediador/NomeSocial]]></XPATH>
      </FIELD>
      <FIELD label="Numero Mediador">
        <TAG><![CDATA[#SECUNDÁRIA_3:MEDIADOR:NUMERO_MEDIADOR#]]></TAG>
        <VALUE><![CDATA[Numero Mediador]]></VALUE>
        <XPATH><![CDATA[/Entities/Secundaria3/Entidade/Mediador/NumeroMediador]]></XPATH>
      </FIELD>
    </NODE>
    <NODE label="Fundo">
      <FIELD label="Data Extinção">
        <TAG><![CDATA[#SECUNDÁRIA_3:FUNDO:DATA_EXTINÇÃO#]]></TAG>
        <VALUE><![CDATA[Data Extinção]]></VALUE>
        <XPATH><![CDATA[/Entities/Secundaria3/Entidade/Fundo/DataExtinção]]></XPATH>
      </FIELD>
      <FIELD label="Tipo">
        <TAG><![CDATA[#SECUNDÁRIA_3:FUNDO:TIPO#]]></TAG>
        <VALUE><![CDATA[Tipo]]></VALUE>
        <XPATH><![CDATA[/Entities/Secundaria3/Entidade/Fundo/Tipo]]></XPATH>
      </FIELD>
      <FIELD label="NomeAbreviado">
        <TAG><![CDATA[#SECUNDÁRIA_3:FUNDO:NOMEABREVIADO#]]></TAG>
        <VALUE><![CDATA[NomeAbreviado]]></VALUE>
        <XPATH><![CDATA[/Entities/Secundaria3/Entidade/Fundo/NomeAbreviado]]></XPATH>
      </FIELD>
      <FIELD label="Nome">
        <TAG><![CDATA[#SECUNDÁRIA_3:FUNDO:NOME#]]></TAG>
        <VALUE><![CDATA[Nome]]></VALUE>
        <XPATH><![CDATA[/Entities/Secundaria3/Entidade/Fundo/Nome]]></XPATH>
      </FIELD>
      <FIELD label="Numero">
        <TAG><![CDATA[#SECUNDÁRIA_3:FUNDO:NUMERO#]]></TAG>
        <VALUE><![CDATA[Numero]]></VALUE>
        <XPATH><![CDATA[/Entities/Secundaria3/Entidade/Fundo/Numero]]></XPATH>
      </FIELD>
    </NODE>
    <NODE label="Empresa de Seguro">
      <FIELD label="Nome Abreviado">
        <TAG><![CDATA[#SECUNDÁRIA_3:EMPRESA_DE_SEGURO:NOME_ABREVIADO#]]></TAG>
        <VALUE><![CDATA[Nome Abreviado]]></VALUE>
        <XPATH><![CDATA[/Entities/Secundaria3/Entidade/EmpresaSeguro/NomeAbreviado]]></XPATH>
      </FIELD>
      <FIELD label="Nome Social">
        <TAG><![CDATA[#SECUNDÁRIA_3:EMPRESA_DE_SEGURO:NOME_SOCIAL#]]></TAG>
        <VALUE><![CDATA[Nome Social]]></VALUE>
        <XPATH><![CDATA[/Entities/Secundaria3/Entidade/EmpresaSeguro/NomeSocial]]></XPATH>
      </FIELD>
      <FIELD label="Forma Juridica">
        <TAG><![CDATA[#SECUNDÁRIA_3:EMPRESA_DE_SEGURO:FORMA_JURIDICA#]]></TAG>
        <VALUE><![CDATA[Forma Juridica]]></VALUE>
        <XPATH><![CDATA[/Entities/Secundaria3/Entidade/EmpresaSeguro/FormaJuridica]]></XPATH>
      </FIELD>
      <FIELD label="Regime">
        <TAG><![CDATA[#SECUNDÁRIA_3:EMPRESA_DE_SEGURO:REGIME#]]></TAG>
        <VALUE><![CDATA[Regime]]></VALUE>
        <XPATH><![CDATA[/Entities/Secundaria3/Entidade/EmpresaSeguro/Regime]]></XPATH>
      </FIELD>
      <FIELD label="Código Estatístico">
        <TAG><![CDATA[#SECUNDÁRIA_3:EMPRESA_DE_SEGURO:CÓDIGO_ESTATÍSTICO#]]></TAG>
        <VALUE><![CDATA[Código Estatístico]]></VALUE>
        <XPATH><![CDATA[/Entities/Secundaria3/Entidade/EmpresaSeguro/CódigoEstatístico]]></XPATH>
      </FIELD>
      <FIELD label="DtaPublicacaoDR">
        <TAG><![CDATA[#SECUNDÁRIA_3:EMPRESA_DE_SEGURO:DTAPUBLICACAODR#]]></TAG>
        <VALUE><![CDATA[DtaPublicacaoDR]]></VALUE>
        <XPATH><![CDATA[/Entities/Secundaria3/Entidade/EmpresaSeguro/DtaPublicacaoDR]]></XPATH>
      </FIELD>
      <FIELD label="NumeroAgregadoPrincipal">
        <TAG><![CDATA[#SECUNDÁRIA_3:EMPRESA_DE_SEGURO:NUMEROAGREGADOPRINCIPAL#]]></TAG>
        <VALUE><![CDATA[NumeroAgregadoPrincipal]]></VALUE>
        <XPATH><![CDATA[/Entities/Secundaria3/Entidade/EmpresaSeguro/NumeroAgregadoPrincipal]]></XPATH>
      </FIELD>
      <FIELD label="NrNormaAutorizacao">
        <TAG><![CDATA[#SECUNDÁRIA_3:EMPRESA_DE_SEGURO:NRNORMAAUTORIZACAO#]]></TAG>
        <VALUE><![CDATA[NrNormaAutorizacao]]></VALUE>
        <XPATH><![CDATA[/Entities/Secundaria3/Entidade/EmpresaSeguro/NrNormaAutorizacao]]></XPATH>
      </FIELD>
      <FIELD label="DtPublicacaoDrConstituicao">
        <TAG><![CDATA[#SECUNDÁRIA_3:EMPRESA_DE_SEGURO:DTPUBLICACAODRCONSTITUICAO#]]></TAG>
        <VALUE><![CDATA[DtPublicacaoDrConstituicao]]></VALUE>
        <XPATH><![CDATA[/Entities/Secundaria3/Entidade/EmpresaSeguro/DtPublicacaoDrConstituicao]]></XPATH>
      </FIELD>
      <FIELD label="DtaAutorizacaoISP">
        <TAG><![CDATA[#SECUNDÁRIA_3:EMPRESA_DE_SEGURO:DTAAUTORIZACAOISP#]]></TAG>
        <VALUE><![CDATA[DtaAutorizacaoISP]]></VALUE>
        <XPATH><![CDATA[/Entities/Secundaria3/Entidade/EmpresaSeguro/DtaAutorizacaoISP]]></XPATH>
      </FIELD>
      <FIELD label="DtaEncerramento">
        <TAG><![CDATA[#SECUNDÁRIA_3:EMPRESA_DE_SEGURO:DTAENCERRAMENTO#]]></TAG>
        <VALUE><![CDATA[DtaEncerramento]]></VALUE>
        <XPATH><![CDATA[/Entities/Secundaria3/Entidade/EmpresaSeguro/DtaEncerramento]]></XPATH>
      </FIELD>
      <FIELD label="Sigla">
        <TAG><![CDATA[#SECUNDÁRIA_3:EMPRESA_DE_SEGURO:SIGLA#]]></TAG>
        <VALUE><![CDATA[Sigla]]></VALUE>
        <XPATH><![CDATA[/Entities/Secundaria3/Entidade/EmpresaSeguro/Sigla]]></XPATH>
      </FIELD>
      <FIELD label="País Sede">
        <TAG><![CDATA[#SECUNDÁRIA_3:EMPRESA_DE_SEGURO:PAÍS_SEDE#]]></TAG>
        <VALUE><![CDATA[País Sede]]></VALUE>
        <XPATH><![CDATA[/Entities/Secundaria3/Entidade/EmpresaSeguro/PaísSede]]></XPATH>
      </FIELD>
      <FIELD label="Codigo Postal Sede">
        <TAG><![CDATA[#SECUNDÁRIA_3:EMPRESA_DE_SEGURO:CODIGO_POSTAL_SEDE#]]></TAG>
        <VALUE><![CDATA[Codigo Postal Sede]]></VALUE>
        <XPATH><![CDATA[/Entities/Secundaria3/Entidade/EmpresaSeguro/CodigoPostalSede]]></XPATH>
      </FIELD>
      <FIELD label="Morada Sede">
        <TAG><![CDATA[#SECUNDÁRIA_3:EMPRESA_DE_SEGURO:MORADA_SEDE#]]></TAG>
        <VALUE><![CDATA[Morada Sede]]></VALUE>
        <XPATH><![CDATA[/Entities/Secundaria3/Entidade/EmpresaSeguro/MoradaSede]]></XPATH>
      </FIELD>
      <FIELD label="Nome Sede">
        <TAG><![CDATA[#SECUNDÁRIA_3:EMPRESA_DE_SEGURO:NOME_SEDE#]]></TAG>
        <VALUE><![CDATA[Nome Sede]]></VALUE>
        <XPATH><![CDATA[/Entities/Secundaria3/Entidade/EmpresaSeguro/NomeSede]]></XPATH>
      </FIELD>
      <FIELD label="Pais Proveniencia (LPS)">
        <TAG><![CDATA[#SECUNDÁRIA_3:EMPRESA_DE_SEGURO:PAIS_PROVENIENCIA_(LPS)#]]></TAG>
        <VALUE><![CDATA[Pais Proveniencia (LPS)]]></VALUE>
        <XPATH><![CDATA[/Entities/Secundaria3/Entidade/EmpresaSeguro/PaisProveniencia]]></XPATH>
      </FIELD>
      <FIELD label="País">
        <TAG><![CDATA[#SECUNDÁRIA_3:EMPRESA_DE_SEGURO:PAÍS#]]></TAG>
        <VALUE><![CDATA[País]]></VALUE>
        <XPATH><![CDATA[/Entities/Secundaria3/Entidade/EmpresaSeguro/País]]></XPATH>
      </FIELD>
      <FIELD label="Tipo Actividade">
        <TAG><![CDATA[#SECUNDÁRIA_3:EMPRESA_DE_SEGURO:TIPO_ACTIVIDADE#]]></TAG>
        <VALUE><![CDATA[Tipo Actividade]]></VALUE>
        <XPATH><![CDATA[/Entities/Secundaria3/Entidade/EmpresaSeguro/TipoActividade]]></XPATH>
      </FIELD>
      <FIELD label="Fundos de Pensões">
        <TAG><![CDATA[#SECUNDÁRIA_3:EMPRESA_DE_SEGURO:FUNDOS_DE_PENSÕES#]]></TAG>
        <VALUE><![CDATA[Fundos de Pensões]]></VALUE>
        <XPATH><![CDATA[/Entities/Secundaria3/Entidade/EmpresaSeguro/FundosdePensões]]></XPATH>
      </FIELD>
      <FIELD label="Entidades Associadas">
        <TAG><![CDATA[#SECUNDÁRIA_3:EMPRESA_DE_SEGURO:ENTIDADES_ASSOCIADAS#]]></TAG>
        <VALUE><![CDATA[Entidades Associadas]]></VALUE>
        <XPATH><![CDATA[/Entities/Secundaria3/Entidade/EmpresaSeguro/EntidadesAssociadas]]></XPATH>
      </FIELD>
      <FIELD label="Codigo Seguro Operacao">
        <TAG><![CDATA[#SECUNDÁRIA_3:EMPRESA_DE_SEGURO:CODIGO_SEGURO_OPERACAO#]]></TAG>
        <VALUE><![CDATA[Codigo Seguro Operacao]]></VALUE>
        <XPATH><![CDATA[/Entities/Secundaria3/Entidade/EmpresaSeguro/CodigoSeguroOperacao]]></XPATH>
      </FIELD>
      <FIELD label="Codigo Ramo NV">
        <TAG><![CDATA[#SECUNDÁRIA_3:EMPRESA_DE_SEGURO:CODIGO_RAMO_NV#]]></TAG>
        <VALUE><![CDATA[Codigo Ramo NV]]></VALUE>
        <XPATH><![CDATA[/Entities/Secundaria3/Entidade/EmpresaSeguro/CodigoRamoNV]]></XPATH>
      </FIELD>
      <FIELD label="Nome Modalidade NV">
        <TAG><![CDATA[#SECUNDÁRIA_3:EMPRESA_DE_SEGURO:NOME_MODALIDADE_NV#]]></TAG>
        <VALUE><![CDATA[Nome Modalidade NV]]></VALUE>
        <XPATH><![CDATA[/Entities/Secundaria3/Entidade/EmpresaSeguro/NomeModalidadeNV]]></XPATH>
      </FIELD>
      <FIELD label="Nome Grupo Ramo NV">
        <TAG><![CDATA[#SECUNDÁRIA_3:EMPRESA_DE_SEGURO:NOME_GRUPO_RAMO_NV#]]></TAG>
        <VALUE><![CDATA[Nome Grupo Ramo NV]]></VALUE>
        <XPATH><![CDATA[/Entities/Secundaria3/Entidade/EmpresaSeguro/NomeGrupoRamoNV]]></XPATH>
      </FIELD>
      <FIELD label="Codigo Ramo VD">
        <TAG><![CDATA[#SECUNDÁRIA_3:EMPRESA_DE_SEGURO:CODIGO_RAMO_VD#]]></TAG>
        <VALUE><![CDATA[Codigo Ramo VD]]></VALUE>
        <XPATH><![CDATA[/Entities/Secundaria3/Entidade/EmpresaSeguro/CodigoRamoVD]]></XPATH>
      </FIELD>
      <FIELD label="Nome Modalidade VD">
        <TAG><![CDATA[#SECUNDÁRIA_3:EMPRESA_DE_SEGURO:NOME_MODALIDADE_VD#]]></TAG>
        <VALUE><![CDATA[Nome Modalidade VD]]></VALUE>
        <XPATH><![CDATA[/Entities/Secundaria3/Entidade/EmpresaSeguro/NomeModalidadeVD]]></XPATH>
      </FIELD>
      <FIELD label="Nome Grupo Ramo VD">
        <TAG><![CDATA[#SECUNDÁRIA_3:EMPRESA_DE_SEGURO:NOME_GRUPO_RAMO_VD#]]></TAG>
        <VALUE><![CDATA[Nome Grupo Ramo VD]]></VALUE>
        <XPATH><![CDATA[/Entities/Secundaria3/Entidade/EmpresaSeguro/NomeGrupoRamoVD]]></XPATH>
      </FIELD>
      <FIELD label="Nome actuário responsável">
        <TAG><![CDATA[#SECUNDÁRIA_3:EMPRESA_DE_SEGURO:NOME_ACTUÁRIO_RESPONSÁVEL#]]></TAG>
        <VALUE><![CDATA[Nome actuário responsável]]></VALUE>
        <XPATH><![CDATA[/Entities/Secundaria3/Entidade/EmpresaSeguro/Nomeactuárioresponsável]]></XPATH>
      </FIELD>
      <FIELD label="Classes de Seguros">
        <TAG><![CDATA[#SECUNDÁRIA_3:EMPRESA_DE_SEGURO:CLASSES_DE_SEGUROS#]]></TAG>
        <VALUE><![CDATA[Classes de Seguros]]></VALUE>
        <XPATH><![CDATA[/Entities/Secundaria3/Entidade/EmpresaSeguro/ClassesdeSeguros]]></XPATH>
      </FIELD>
      <FIELD label="Autoridade de Supervisão">
        <TAG><![CDATA[#SECUNDÁRIA_3:EMPRESA_DE_SEGURO:AUTORIDADE_DE_SUPERVISÃO#]]></TAG>
        <VALUE><![CDATA[Autoridade de Supervisão]]></VALUE>
        <XPATH><![CDATA[/Entities/Secundaria3/Entidade/EmpresaSeguro/AutoridadedeSupervisão]]></XPATH>
      </FIELD>
      <FIELD label="Codigo Postal Representante">
        <TAG><![CDATA[#SECUNDÁRIA_3:EMPRESA_DE_SEGURO:CODIGO_POSTAL_REPRESENTANTE#]]></TAG>
        <VALUE><![CDATA[Codigo Postal Representante]]></VALUE>
        <XPATH><![CDATA[/Entities/Secundaria3/Entidade/EmpresaSeguro/CodigoPostalRepresentante]]></XPATH>
      </FIELD>
      <FIELD label="Morada Representante">
        <TAG><![CDATA[#SECUNDÁRIA_3:EMPRESA_DE_SEGURO:MORADA_REPRESENTANTE#]]></TAG>
        <VALUE><![CDATA[Morada Representante]]></VALUE>
        <XPATH><![CDATA[/Entities/Secundaria3/Entidade/EmpresaSeguro/MoradaRepresentante]]></XPATH>
      </FIELD>
      <FIELD label="Nome Representante Fiscal">
        <TAG><![CDATA[#SECUNDÁRIA_3:EMPRESA_DE_SEGURO:NOME_REPRESENTANTE_FISCAL#]]></TAG>
        <VALUE><![CDATA[Nome Representante Fiscal]]></VALUE>
        <XPATH><![CDATA[/Entities/Secundaria3/Entidade/EmpresaSeguro/NomeRepresentanteFiscal]]></XPATH>
      </FIELD>
      <FIELD label="Email">
        <TAG><![CDATA[#SECUNDÁRIA_3:EMPRESA_DE_SEGURO:EMAIL#]]></TAG>
        <VALUE><![CDATA[Email]]></VALUE>
        <XPATH><![CDATA[/Entities/Secundaria3/Entidade/EmpresaSeguro/Email]]></XPATH>
      </FIELD>
      <FIELD label="Fax">
        <TAG><![CDATA[#SECUNDÁRIA_3:EMPRESA_DE_SEGURO:FAX#]]></TAG>
        <VALUE><![CDATA[Fax]]></VALUE>
        <XPATH><![CDATA[/Entities/Secundaria3/Entidade/EmpresaSeguro/Fax]]></XPATH>
      </FIELD>
      <FIELD label="Telefone">
        <TAG><![CDATA[#SECUNDÁRIA_3:EMPRESA_DE_SEGURO:TELEFONE#]]></TAG>
        <VALUE><![CDATA[Telefone]]></VALUE>
        <XPATH><![CDATA[/Entities/Secundaria3/Entidade/EmpresaSeguro/Telefone]]></XPATH>
      </FIELD>
    </NODE>
    <NODE label="SGPS">
      <FIELD label="NomeAbreviado">
        <TAG><![CDATA[#SECUNDÁRIA_3:SGPS:NOMEABREVIADO#]]></TAG>
        <VALUE><![CDATA[NomeAbreviado]]></VALUE>
        <XPATH><![CDATA[/Entities/Secundaria3/Entidade/SGPS/NomeAbreviado]]></XPATH>
      </FIELD>
      <FIELD label="Nome">
        <TAG><![CDATA[#SECUNDÁRIA_3:SGPS:NOME#]]></TAG>
        <VALUE><![CDATA[Nome]]></VALUE>
        <XPATH><![CDATA[/Entities/Secundaria3/Entidade/SGPS/NomeSocial]]></XPATH>
      </FIELD>
      <FIELD label="Numero">
        <TAG><![CDATA[#SECUNDÁRIA_3:SGPS:NUMERO#]]></TAG>
        <VALUE><![CDATA[CodigoEstatistico]]></VALUE>
        <XPATH><![CDATA[/Entities/Secundaria3/Entidade/SGPS/CodigoEstatistico]]></XPATH>
      </FIELD>
      <FIELD label="Contas Consolidadas">
        <TAG><![CDATA[#SECUNDÁRIA_3:SGPS:CONTASCONSOLIDADAS#]]></TAG>
        <VALUE><![CDATA[ContasConsolidadas]]></VALUE>
        <XPATH><![CDATA[/Entities/Secundaria3/Entidade/SGPS/ContasConsolidadas]]></XPATH>
      </FIELD>
      <FIELD label="Data de Encerramento">
        <TAG><![CDATA[#SECUNDÁRIA_3:SGPS:DTENCERRAMENTO#]]></TAG>
        <VALUE><![CDATA[DtEncerramento]]></VALUE>
        <XPATH><![CDATA[/Entities/Secundaria3/Entidade/SGPS/DtEncerramento]]></XPATH>
      </FIELD>
      <FIELD label="Telefone">
        <TAG><![CDATA[#SECUNDÁRIA_3:SGPS:TELEFONE#]]></TAG>
        <VALUE><![CDATA[Telefone]]></VALUE>
        <XPATH><![CDATA[/Entities/Secundaria3/Entidade/SGPS/Telefone]]></XPATH>
      </FIELD>
      <FIELD label="Fax">
        <TAG><![CDATA[#SECUNDÁRIA_3:SGPS:FAX#]]></TAG>
        <VALUE><![CDATA[Fax]]></VALUE>
        <XPATH><![CDATA[/Entities/Secundaria3/Entidade/SGPS/Fax]]></XPATH>
      </FIELD>
    </NODE>
    <NODE label="SGFP">
      <FIELD label="NomeAbreviado">
        <TAG><![CDATA[#SECUNDÁRIA_3:SGFP:NOMEABREVIADO#]]></TAG>
        <VALUE><![CDATA[NomeAbreviado]]></VALUE>
        <XPATH><![CDATA[/Entities/Secundaria3/Entidade/SGFP/NomeAbreviado]]></XPATH>
      </FIELD>
      <FIELD label="Nome">
        <TAG><![CDATA[#SECUNDÁRIA_3:SGFP:NOME#]]></TAG>
        <VALUE><![CDATA[Nome]]></VALUE>
        <XPATH><![CDATA[/Entities/Secundaria3/Entidade/SGFP/NomeSocial]]></XPATH>
      </FIELD>
      <FIELD label="Numero">
        <TAG><![CDATA[#SECUNDÁRIA_3:SGFP:NUMERO#]]></TAG>
        <VALUE><![CDATA[CodigoEstatistico]]></VALUE>
        <XPATH><![CDATA[/Entities/Secundaria3/Entidade/SGFP/CodigoEstatistico]]></XPATH>
      </FIELD>
      <FIELD label="Data de Encerramento">
        <TAG><![CDATA[#SECUNDÁRIA_3:SGFP:DTENCERRAMENTO#]]></TAG>
        <VALUE><![CDATA[DtEncerramento]]></VALUE>
        <XPATH><![CDATA[/Entities/Secundaria3/Entidade/SGFP/DtEncerramento]]></XPATH>
      </FIELD>
      <FIELD label="Telefone">
        <TAG><![CDATA[#SECUNDÁRIA_3:SGFP:TELEFONE#]]></TAG>
        <VALUE><![CDATA[Telefone]]></VALUE>
        <XPATH><![CDATA[/Entities/Secundaria3/Entidade/SGFP/Telefone]]></XPATH>
      </FIELD>
      <FIELD label="Fax">
        <TAG><![CDATA[#SECUNDÁRIA_3:SGFP:FAX#]]></TAG>
        <VALUE><![CDATA[Fax]]></VALUE>
        <XPATH><![CDATA[/Entities/Secundaria3/Entidade/SGFP/Fax]]></XPATH>
      </FIELD>
    </NODE>
  </NODE>
</MENU>
</file>

<file path=customXml/itemProps1.xml><?xml version="1.0" encoding="utf-8"?>
<ds:datastoreItem xmlns:ds="http://schemas.openxmlformats.org/officeDocument/2006/customXml" ds:itemID="{2C2F3292-2E8E-4F71-AFC8-FF4FD89064D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826</Words>
  <Characters>4256</Characters>
  <Application>Microsoft Office Word</Application>
  <DocSecurity>0</DocSecurity>
  <Lines>193</Lines>
  <Paragraphs>99</Paragraphs>
  <ScaleCrop>false</ScaleCrop>
  <Company/>
  <LinksUpToDate>false</LinksUpToDate>
  <CharactersWithSpaces>4983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2015-07-02T23:09:00Z</dcterms:created>
  <dcterms:modified xsi:type="dcterms:W3CDTF">2015-08-03T10:09:00Z</dcterms:modified>
</cp:coreProperties>
</file>